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CD4E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 xml:space="preserve">Приложение 2 </w:t>
      </w:r>
    </w:p>
    <w:p w14:paraId="5C6553F8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 xml:space="preserve">к приказу директора </w:t>
      </w:r>
    </w:p>
    <w:p w14:paraId="2F160AD6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 xml:space="preserve">филиала акционерного общества </w:t>
      </w:r>
    </w:p>
    <w:p w14:paraId="54B97055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 xml:space="preserve">«Национальная компания </w:t>
      </w:r>
    </w:p>
    <w:p w14:paraId="3DC449B9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  <w:lang w:val="kk-KZ"/>
        </w:rPr>
      </w:pPr>
      <w:r w:rsidRPr="00BF6D28">
        <w:rPr>
          <w:rFonts w:ascii="Times New Roman" w:hAnsi="Times New Roman" w:cs="Times New Roman"/>
        </w:rPr>
        <w:t>«</w:t>
      </w:r>
      <w:r w:rsidRPr="00BF6D28">
        <w:rPr>
          <w:rFonts w:ascii="Times New Roman" w:hAnsi="Times New Roman" w:cs="Times New Roman"/>
          <w:lang w:val="kk-KZ"/>
        </w:rPr>
        <w:t>Қазақстан темір жол</w:t>
      </w:r>
      <w:r w:rsidRPr="00BF6D28">
        <w:rPr>
          <w:rFonts w:ascii="Times New Roman" w:hAnsi="Times New Roman" w:cs="Times New Roman"/>
        </w:rPr>
        <w:t>»</w:t>
      </w:r>
      <w:r w:rsidRPr="00BF6D28">
        <w:rPr>
          <w:rFonts w:ascii="Times New Roman" w:hAnsi="Times New Roman" w:cs="Times New Roman"/>
          <w:lang w:val="kk-KZ"/>
        </w:rPr>
        <w:t xml:space="preserve"> - </w:t>
      </w:r>
    </w:p>
    <w:p w14:paraId="2D66F39C" w14:textId="77777777" w:rsidR="00E0656C" w:rsidRDefault="00BF6D28" w:rsidP="00BF6D28">
      <w:pPr>
        <w:pStyle w:val="a5"/>
        <w:ind w:firstLine="4820"/>
        <w:rPr>
          <w:rFonts w:ascii="Times New Roman" w:hAnsi="Times New Roman" w:cs="Times New Roman"/>
          <w:lang w:val="kk-KZ"/>
        </w:rPr>
      </w:pPr>
      <w:r w:rsidRPr="00BF6D28">
        <w:rPr>
          <w:rFonts w:ascii="Times New Roman" w:hAnsi="Times New Roman" w:cs="Times New Roman"/>
          <w:lang w:val="kk-KZ"/>
        </w:rPr>
        <w:t>«</w:t>
      </w:r>
      <w:r w:rsidR="00E0656C">
        <w:rPr>
          <w:rFonts w:ascii="Times New Roman" w:hAnsi="Times New Roman" w:cs="Times New Roman"/>
          <w:lang w:val="kk-KZ"/>
        </w:rPr>
        <w:t>Кызылординское отделение</w:t>
      </w:r>
    </w:p>
    <w:p w14:paraId="5CCEAAFB" w14:textId="619C7B5D" w:rsidR="00BF6D28" w:rsidRDefault="00BF6D28" w:rsidP="00BF6D28">
      <w:pPr>
        <w:pStyle w:val="a5"/>
        <w:ind w:firstLine="4820"/>
        <w:rPr>
          <w:rFonts w:ascii="Times New Roman" w:hAnsi="Times New Roman" w:cs="Times New Roman"/>
          <w:lang w:val="kk-KZ"/>
        </w:rPr>
      </w:pPr>
      <w:r w:rsidRPr="00BF6D28">
        <w:rPr>
          <w:rFonts w:ascii="Times New Roman" w:hAnsi="Times New Roman" w:cs="Times New Roman"/>
          <w:lang w:val="kk-KZ"/>
        </w:rPr>
        <w:t xml:space="preserve">магистральной сети» </w:t>
      </w:r>
    </w:p>
    <w:p w14:paraId="07DC2CEB" w14:textId="5938D675" w:rsidR="00046662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  <w:lang w:val="kk-KZ"/>
        </w:rPr>
        <w:t xml:space="preserve">от </w:t>
      </w:r>
      <w:r w:rsidRPr="00BF6D28">
        <w:rPr>
          <w:rFonts w:ascii="Times New Roman" w:hAnsi="Times New Roman" w:cs="Times New Roman"/>
        </w:rPr>
        <w:t>«____»________ 202</w:t>
      </w:r>
      <w:r w:rsidR="00E0656C">
        <w:rPr>
          <w:rFonts w:ascii="Times New Roman" w:hAnsi="Times New Roman" w:cs="Times New Roman"/>
        </w:rPr>
        <w:t>4</w:t>
      </w:r>
      <w:r w:rsidRPr="00BF6D28">
        <w:rPr>
          <w:rFonts w:ascii="Times New Roman" w:hAnsi="Times New Roman" w:cs="Times New Roman"/>
        </w:rPr>
        <w:t xml:space="preserve"> года №_____ </w:t>
      </w:r>
    </w:p>
    <w:p w14:paraId="441152FD" w14:textId="67A97ADD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</w:p>
    <w:p w14:paraId="6BDB7102" w14:textId="77777777" w:rsidR="00BF6D28" w:rsidRDefault="00BF6D28" w:rsidP="00BF6D28">
      <w:pPr>
        <w:pStyle w:val="a5"/>
        <w:rPr>
          <w:rFonts w:ascii="Times New Roman" w:hAnsi="Times New Roman" w:cs="Times New Roman"/>
        </w:rPr>
      </w:pPr>
    </w:p>
    <w:p w14:paraId="2FB4CA30" w14:textId="77777777" w:rsidR="00BF6D28" w:rsidRPr="00BF6D28" w:rsidRDefault="00BF6D28" w:rsidP="00BF6D28">
      <w:pPr>
        <w:pStyle w:val="a5"/>
        <w:rPr>
          <w:rFonts w:ascii="Times New Roman" w:hAnsi="Times New Roman" w:cs="Times New Roman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4"/>
        <w:gridCol w:w="1985"/>
        <w:gridCol w:w="3079"/>
        <w:gridCol w:w="3725"/>
      </w:tblGrid>
      <w:tr w:rsidR="00BF6D28" w:rsidRPr="00BF6D28" w14:paraId="75B498F2" w14:textId="77777777" w:rsidTr="00BF6D28">
        <w:tc>
          <w:tcPr>
            <w:tcW w:w="9493" w:type="dxa"/>
            <w:gridSpan w:val="4"/>
          </w:tcPr>
          <w:p w14:paraId="4CE68ECC" w14:textId="62998CE0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Площадь, передаваемая единым лотом в имущественный наем (аренду) на железнодорожном вокзалу Кызылорда, и минимальная тарифная ставка (цена) арендной платы</w:t>
            </w:r>
          </w:p>
        </w:tc>
      </w:tr>
      <w:tr w:rsidR="00BF6D28" w:rsidRPr="00BF6D28" w14:paraId="28C02AB6" w14:textId="77777777" w:rsidTr="00BF6D28">
        <w:tc>
          <w:tcPr>
            <w:tcW w:w="704" w:type="dxa"/>
          </w:tcPr>
          <w:p w14:paraId="2C5C7BAB" w14:textId="02B96D2F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85" w:type="dxa"/>
          </w:tcPr>
          <w:p w14:paraId="73011D6B" w14:textId="17C92AB0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Наименование вокзала</w:t>
            </w:r>
          </w:p>
        </w:tc>
        <w:tc>
          <w:tcPr>
            <w:tcW w:w="3079" w:type="dxa"/>
          </w:tcPr>
          <w:p w14:paraId="0CD28AF5" w14:textId="59C1C073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Площадь объекта, кв.м.</w:t>
            </w:r>
          </w:p>
        </w:tc>
        <w:tc>
          <w:tcPr>
            <w:tcW w:w="3725" w:type="dxa"/>
          </w:tcPr>
          <w:p w14:paraId="0429A0DD" w14:textId="5AF23DD3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Минимальная ставка арендной платы в месяц без НДС за 1 кв.м.</w:t>
            </w:r>
          </w:p>
        </w:tc>
      </w:tr>
      <w:tr w:rsidR="00BF6D28" w:rsidRPr="00BF6D28" w14:paraId="3C775EFE" w14:textId="77777777" w:rsidTr="00BF6D28">
        <w:tc>
          <w:tcPr>
            <w:tcW w:w="704" w:type="dxa"/>
          </w:tcPr>
          <w:p w14:paraId="6F334927" w14:textId="1A3AB846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1D8A507C" w14:textId="6CD5399D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Кызылорда</w:t>
            </w:r>
          </w:p>
        </w:tc>
        <w:tc>
          <w:tcPr>
            <w:tcW w:w="3079" w:type="dxa"/>
          </w:tcPr>
          <w:p w14:paraId="5E3E6D80" w14:textId="56BF7CBC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* Не менее 4</w:t>
            </w:r>
            <w:r w:rsidR="009100BB">
              <w:rPr>
                <w:rFonts w:ascii="Times New Roman" w:hAnsi="Times New Roman" w:cs="Times New Roman"/>
              </w:rPr>
              <w:t>36,9</w:t>
            </w:r>
            <w:r w:rsidRPr="00BF6D28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3725" w:type="dxa"/>
          </w:tcPr>
          <w:p w14:paraId="1BFBBA25" w14:textId="02DFC03F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10 937,60</w:t>
            </w:r>
          </w:p>
        </w:tc>
      </w:tr>
    </w:tbl>
    <w:p w14:paraId="48633084" w14:textId="1E7CEB71" w:rsidR="00BF6D28" w:rsidRPr="00BF6D28" w:rsidRDefault="00BF6D28" w:rsidP="00BF6D28">
      <w:pPr>
        <w:pStyle w:val="a5"/>
        <w:rPr>
          <w:rFonts w:ascii="Times New Roman" w:hAnsi="Times New Roman" w:cs="Times New Roman"/>
        </w:rPr>
      </w:pPr>
    </w:p>
    <w:p w14:paraId="39610CB1" w14:textId="6FCF2459" w:rsidR="00BF6D28" w:rsidRPr="00BF6D28" w:rsidRDefault="00BF6D28" w:rsidP="00BF6D28">
      <w:pPr>
        <w:pStyle w:val="a5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>* площадь может быть изменена согласно акту замера, но не менее 4</w:t>
      </w:r>
      <w:r w:rsidR="009100BB">
        <w:rPr>
          <w:rFonts w:ascii="Times New Roman" w:hAnsi="Times New Roman" w:cs="Times New Roman"/>
        </w:rPr>
        <w:t>36,9</w:t>
      </w:r>
      <w:r w:rsidRPr="00BF6D28">
        <w:rPr>
          <w:rFonts w:ascii="Times New Roman" w:hAnsi="Times New Roman" w:cs="Times New Roman"/>
        </w:rPr>
        <w:t xml:space="preserve"> кв.м.</w:t>
      </w:r>
    </w:p>
    <w:sectPr w:rsidR="00BF6D28" w:rsidRPr="00BF6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B7C2C"/>
    <w:multiLevelType w:val="hybridMultilevel"/>
    <w:tmpl w:val="5882F460"/>
    <w:lvl w:ilvl="0" w:tplc="65CA52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07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3F9"/>
    <w:rsid w:val="00046662"/>
    <w:rsid w:val="004A048D"/>
    <w:rsid w:val="009100BB"/>
    <w:rsid w:val="00B323F9"/>
    <w:rsid w:val="00BF6D28"/>
    <w:rsid w:val="00E0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00990"/>
  <w15:chartTrackingRefBased/>
  <w15:docId w15:val="{4256EBF0-DD00-40C8-9908-61F20311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6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6D28"/>
    <w:pPr>
      <w:ind w:left="720"/>
      <w:contextualSpacing/>
    </w:pPr>
  </w:style>
  <w:style w:type="paragraph" w:styleId="a5">
    <w:name w:val="No Spacing"/>
    <w:uiPriority w:val="1"/>
    <w:qFormat/>
    <w:rsid w:val="00BF6D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Бейбит Дилдабаев</dc:creator>
  <cp:keywords/>
  <dc:description/>
  <cp:lastModifiedBy>Бейбит Дилдабаев</cp:lastModifiedBy>
  <cp:revision>6</cp:revision>
  <dcterms:created xsi:type="dcterms:W3CDTF">2024-05-19T14:39:00Z</dcterms:created>
  <dcterms:modified xsi:type="dcterms:W3CDTF">2024-05-23T08:45:00Z</dcterms:modified>
</cp:coreProperties>
</file>