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8EEFB" w14:textId="77777777" w:rsidR="00F40987" w:rsidRDefault="00D04092" w:rsidP="005D4821">
      <w:pPr>
        <w:pStyle w:val="afc"/>
        <w:ind w:left="4254"/>
        <w:rPr>
          <w:rFonts w:ascii="Times New Roman" w:hAnsi="Times New Roman"/>
          <w:sz w:val="28"/>
          <w:szCs w:val="28"/>
        </w:rPr>
      </w:pPr>
      <w:bookmarkStart w:id="0" w:name="_Toc515863122"/>
      <w:bookmarkStart w:id="1" w:name="_Toc34648348"/>
      <w:r w:rsidRPr="00532BB1">
        <w:rPr>
          <w:rFonts w:ascii="Times New Roman" w:hAnsi="Times New Roman"/>
          <w:sz w:val="28"/>
          <w:szCs w:val="28"/>
        </w:rPr>
        <w:t xml:space="preserve">Приложение 1 </w:t>
      </w:r>
    </w:p>
    <w:p w14:paraId="42C4C1B7" w14:textId="77777777" w:rsidR="00CF71AF" w:rsidRDefault="00D04092" w:rsidP="00CF71AF">
      <w:pPr>
        <w:pStyle w:val="afc"/>
        <w:ind w:left="4254"/>
        <w:rPr>
          <w:rFonts w:ascii="Times New Roman" w:hAnsi="Times New Roman"/>
          <w:sz w:val="28"/>
          <w:szCs w:val="28"/>
          <w:lang w:val="kk-KZ"/>
        </w:rPr>
      </w:pPr>
      <w:r w:rsidRPr="00532BB1">
        <w:rPr>
          <w:rFonts w:ascii="Times New Roman" w:hAnsi="Times New Roman"/>
          <w:sz w:val="28"/>
          <w:szCs w:val="28"/>
        </w:rPr>
        <w:t>к приказу</w:t>
      </w:r>
      <w:r w:rsidR="00F40987">
        <w:rPr>
          <w:rFonts w:ascii="Times New Roman" w:hAnsi="Times New Roman"/>
          <w:sz w:val="28"/>
          <w:szCs w:val="28"/>
        </w:rPr>
        <w:t xml:space="preserve"> </w:t>
      </w:r>
      <w:r w:rsidR="00F24F02">
        <w:rPr>
          <w:rFonts w:ascii="Times New Roman" w:hAnsi="Times New Roman"/>
          <w:sz w:val="28"/>
          <w:szCs w:val="28"/>
        </w:rPr>
        <w:t>д</w:t>
      </w:r>
      <w:r w:rsidR="00A83CB5">
        <w:rPr>
          <w:rFonts w:ascii="Times New Roman" w:hAnsi="Times New Roman"/>
          <w:sz w:val="28"/>
          <w:szCs w:val="28"/>
        </w:rPr>
        <w:t>иректора</w:t>
      </w:r>
      <w:r w:rsidR="00CF71A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32BB1">
        <w:rPr>
          <w:rFonts w:ascii="Times New Roman" w:hAnsi="Times New Roman"/>
          <w:sz w:val="28"/>
          <w:szCs w:val="28"/>
        </w:rPr>
        <w:t>филиала</w:t>
      </w:r>
      <w:r w:rsidR="00A83CB5">
        <w:rPr>
          <w:rFonts w:ascii="Times New Roman" w:hAnsi="Times New Roman"/>
          <w:sz w:val="28"/>
          <w:szCs w:val="28"/>
        </w:rPr>
        <w:t xml:space="preserve"> </w:t>
      </w:r>
    </w:p>
    <w:p w14:paraId="11485B9B" w14:textId="77777777" w:rsidR="000545DD" w:rsidRDefault="00CF71AF" w:rsidP="00CF71AF">
      <w:pPr>
        <w:pStyle w:val="afc"/>
        <w:ind w:left="4254"/>
        <w:rPr>
          <w:rFonts w:ascii="Times New Roman" w:hAnsi="Times New Roman"/>
          <w:sz w:val="28"/>
          <w:szCs w:val="28"/>
        </w:rPr>
      </w:pPr>
      <w:r w:rsidRPr="00CF71AF">
        <w:rPr>
          <w:rFonts w:ascii="Times New Roman" w:hAnsi="Times New Roman"/>
          <w:sz w:val="28"/>
          <w:szCs w:val="28"/>
        </w:rPr>
        <w:t>акционерного общества «Национальная компания «</w:t>
      </w:r>
      <w:proofErr w:type="spellStart"/>
      <w:r w:rsidRPr="00CF71AF">
        <w:rPr>
          <w:rFonts w:ascii="Times New Roman" w:hAnsi="Times New Roman"/>
          <w:sz w:val="28"/>
          <w:szCs w:val="28"/>
        </w:rPr>
        <w:t>Қазақстан</w:t>
      </w:r>
      <w:proofErr w:type="spellEnd"/>
      <w:r w:rsidRPr="00CF71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71AF">
        <w:rPr>
          <w:rFonts w:ascii="Times New Roman" w:hAnsi="Times New Roman"/>
          <w:sz w:val="28"/>
          <w:szCs w:val="28"/>
        </w:rPr>
        <w:t>темір</w:t>
      </w:r>
      <w:proofErr w:type="spellEnd"/>
      <w:r w:rsidRPr="00CF71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71AF">
        <w:rPr>
          <w:rFonts w:ascii="Times New Roman" w:hAnsi="Times New Roman"/>
          <w:sz w:val="28"/>
          <w:szCs w:val="28"/>
        </w:rPr>
        <w:t>жолы</w:t>
      </w:r>
      <w:proofErr w:type="spellEnd"/>
      <w:r w:rsidRPr="00CF71AF">
        <w:rPr>
          <w:rFonts w:ascii="Times New Roman" w:hAnsi="Times New Roman"/>
          <w:sz w:val="28"/>
          <w:szCs w:val="28"/>
        </w:rPr>
        <w:t>»</w:t>
      </w:r>
      <w:r w:rsidR="000545DD">
        <w:rPr>
          <w:rFonts w:ascii="Times New Roman" w:hAnsi="Times New Roman"/>
          <w:sz w:val="28"/>
          <w:szCs w:val="28"/>
        </w:rPr>
        <w:t xml:space="preserve"> - </w:t>
      </w:r>
    </w:p>
    <w:p w14:paraId="2E97E3D8" w14:textId="00F6C30C" w:rsidR="00A53C55" w:rsidRDefault="000545DD" w:rsidP="005D4821">
      <w:pPr>
        <w:pStyle w:val="afc"/>
        <w:ind w:left="42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 w:rsidR="007D7273">
        <w:rPr>
          <w:rFonts w:ascii="Times New Roman" w:hAnsi="Times New Roman"/>
          <w:sz w:val="28"/>
          <w:szCs w:val="28"/>
        </w:rPr>
        <w:t>Жамбылское</w:t>
      </w:r>
      <w:proofErr w:type="spellEnd"/>
      <w:r w:rsidR="00A53C55">
        <w:rPr>
          <w:rFonts w:ascii="Times New Roman" w:hAnsi="Times New Roman"/>
          <w:sz w:val="28"/>
          <w:szCs w:val="28"/>
        </w:rPr>
        <w:t xml:space="preserve"> отделение</w:t>
      </w:r>
    </w:p>
    <w:p w14:paraId="1FEEFFC9" w14:textId="140CA20D" w:rsidR="00F857EE" w:rsidRPr="000545DD" w:rsidRDefault="000545DD" w:rsidP="005D4821">
      <w:pPr>
        <w:pStyle w:val="afc"/>
        <w:ind w:left="42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магистральной сети»</w:t>
      </w:r>
    </w:p>
    <w:p w14:paraId="2ED77785" w14:textId="77777777" w:rsidR="00D04092" w:rsidRPr="00532BB1" w:rsidRDefault="005D4821" w:rsidP="005D4821">
      <w:pPr>
        <w:pStyle w:val="afc"/>
        <w:ind w:left="42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90EEC">
        <w:rPr>
          <w:rFonts w:ascii="Times New Roman" w:hAnsi="Times New Roman"/>
          <w:sz w:val="28"/>
          <w:szCs w:val="28"/>
        </w:rPr>
        <w:t>«</w:t>
      </w:r>
      <w:r w:rsidR="006341E6">
        <w:rPr>
          <w:rFonts w:ascii="Times New Roman" w:hAnsi="Times New Roman"/>
          <w:sz w:val="28"/>
          <w:szCs w:val="28"/>
        </w:rPr>
        <w:t>___</w:t>
      </w:r>
      <w:r w:rsidR="00A90EEC">
        <w:rPr>
          <w:rFonts w:ascii="Times New Roman" w:hAnsi="Times New Roman"/>
          <w:sz w:val="28"/>
          <w:szCs w:val="28"/>
        </w:rPr>
        <w:t>»</w:t>
      </w:r>
      <w:r w:rsidR="0052177C">
        <w:rPr>
          <w:rFonts w:ascii="Times New Roman" w:hAnsi="Times New Roman"/>
          <w:sz w:val="28"/>
          <w:szCs w:val="28"/>
        </w:rPr>
        <w:t xml:space="preserve"> </w:t>
      </w:r>
      <w:r w:rsidR="006341E6">
        <w:rPr>
          <w:rFonts w:ascii="Times New Roman" w:hAnsi="Times New Roman"/>
          <w:sz w:val="28"/>
          <w:szCs w:val="28"/>
        </w:rPr>
        <w:t>__________</w:t>
      </w:r>
      <w:r w:rsidR="00A90EEC">
        <w:rPr>
          <w:rFonts w:ascii="Times New Roman" w:hAnsi="Times New Roman"/>
          <w:sz w:val="28"/>
          <w:szCs w:val="28"/>
        </w:rPr>
        <w:t xml:space="preserve"> 20</w:t>
      </w:r>
      <w:r w:rsidR="004E4014">
        <w:rPr>
          <w:rFonts w:ascii="Times New Roman" w:hAnsi="Times New Roman"/>
          <w:sz w:val="28"/>
          <w:szCs w:val="28"/>
        </w:rPr>
        <w:t>24</w:t>
      </w:r>
      <w:r w:rsidR="00A90EEC">
        <w:rPr>
          <w:rFonts w:ascii="Times New Roman" w:hAnsi="Times New Roman"/>
          <w:sz w:val="28"/>
          <w:szCs w:val="28"/>
        </w:rPr>
        <w:t xml:space="preserve"> </w:t>
      </w:r>
      <w:r w:rsidR="00D04092" w:rsidRPr="00532BB1">
        <w:rPr>
          <w:rFonts w:ascii="Times New Roman" w:hAnsi="Times New Roman"/>
          <w:sz w:val="28"/>
          <w:szCs w:val="28"/>
        </w:rPr>
        <w:t>года</w:t>
      </w:r>
      <w:r w:rsidR="00A90EEC">
        <w:rPr>
          <w:rFonts w:ascii="Times New Roman" w:hAnsi="Times New Roman"/>
          <w:sz w:val="28"/>
          <w:szCs w:val="28"/>
        </w:rPr>
        <w:t xml:space="preserve"> </w:t>
      </w:r>
      <w:r w:rsidR="001864C1">
        <w:rPr>
          <w:rFonts w:ascii="Times New Roman" w:hAnsi="Times New Roman"/>
          <w:sz w:val="28"/>
          <w:szCs w:val="28"/>
        </w:rPr>
        <w:t>№</w:t>
      </w:r>
      <w:r w:rsidR="006341E6">
        <w:rPr>
          <w:rFonts w:ascii="Times New Roman" w:hAnsi="Times New Roman"/>
          <w:sz w:val="28"/>
          <w:szCs w:val="28"/>
        </w:rPr>
        <w:t>____</w:t>
      </w:r>
      <w:r w:rsidR="0052177C">
        <w:rPr>
          <w:rFonts w:ascii="Times New Roman" w:hAnsi="Times New Roman"/>
          <w:sz w:val="28"/>
          <w:szCs w:val="28"/>
        </w:rPr>
        <w:t>-</w:t>
      </w:r>
      <w:r w:rsidR="00D04092" w:rsidRPr="00532BB1">
        <w:rPr>
          <w:rFonts w:ascii="Times New Roman" w:hAnsi="Times New Roman"/>
          <w:sz w:val="28"/>
          <w:szCs w:val="28"/>
        </w:rPr>
        <w:t>ЦЖС</w:t>
      </w:r>
    </w:p>
    <w:p w14:paraId="1B10F752" w14:textId="77777777" w:rsidR="00D04092" w:rsidRPr="00DB10A8" w:rsidRDefault="00D04092" w:rsidP="00D04092">
      <w:pPr>
        <w:pStyle w:val="afc"/>
        <w:jc w:val="center"/>
        <w:rPr>
          <w:rFonts w:ascii="Times New Roman" w:hAnsi="Times New Roman"/>
          <w:b/>
          <w:sz w:val="28"/>
          <w:szCs w:val="28"/>
        </w:rPr>
      </w:pPr>
    </w:p>
    <w:p w14:paraId="74ECBBA2" w14:textId="77777777" w:rsidR="00F40987" w:rsidRDefault="00F40987" w:rsidP="00D04092">
      <w:pPr>
        <w:pStyle w:val="afc"/>
        <w:jc w:val="center"/>
        <w:rPr>
          <w:rFonts w:ascii="Times New Roman" w:hAnsi="Times New Roman"/>
          <w:b/>
          <w:sz w:val="28"/>
          <w:szCs w:val="28"/>
        </w:rPr>
      </w:pPr>
    </w:p>
    <w:p w14:paraId="38E7348E" w14:textId="77777777" w:rsidR="00F10025" w:rsidRDefault="00751524" w:rsidP="00A83CB5">
      <w:pPr>
        <w:pStyle w:val="afc"/>
        <w:jc w:val="center"/>
        <w:rPr>
          <w:rFonts w:ascii="Times New Roman" w:hAnsi="Times New Roman"/>
          <w:b/>
          <w:sz w:val="28"/>
          <w:szCs w:val="28"/>
        </w:rPr>
      </w:pPr>
      <w:r w:rsidRPr="00F10025">
        <w:rPr>
          <w:rFonts w:ascii="Times New Roman" w:hAnsi="Times New Roman"/>
          <w:b/>
          <w:sz w:val="28"/>
        </w:rPr>
        <w:t xml:space="preserve">Состав конкурсной комиссии </w:t>
      </w:r>
      <w:r w:rsidR="00F10025" w:rsidRPr="00F10025">
        <w:rPr>
          <w:rFonts w:ascii="Times New Roman" w:hAnsi="Times New Roman"/>
          <w:b/>
          <w:sz w:val="28"/>
          <w:szCs w:val="28"/>
        </w:rPr>
        <w:t>по передач</w:t>
      </w:r>
      <w:r w:rsidR="00F10025" w:rsidRPr="00F10025">
        <w:rPr>
          <w:rFonts w:ascii="Times New Roman" w:hAnsi="Times New Roman"/>
          <w:b/>
          <w:sz w:val="28"/>
          <w:szCs w:val="28"/>
          <w:lang w:val="kk-KZ"/>
        </w:rPr>
        <w:t>е</w:t>
      </w:r>
      <w:r w:rsidR="00F10025" w:rsidRPr="00F10025">
        <w:rPr>
          <w:rFonts w:ascii="Times New Roman" w:hAnsi="Times New Roman"/>
          <w:b/>
          <w:sz w:val="28"/>
          <w:szCs w:val="28"/>
        </w:rPr>
        <w:t xml:space="preserve"> в аренду </w:t>
      </w:r>
      <w:proofErr w:type="spellStart"/>
      <w:r w:rsidR="00F10025" w:rsidRPr="00F10025">
        <w:rPr>
          <w:rFonts w:ascii="Times New Roman" w:hAnsi="Times New Roman"/>
          <w:b/>
          <w:sz w:val="28"/>
          <w:szCs w:val="28"/>
        </w:rPr>
        <w:t>площад</w:t>
      </w:r>
      <w:proofErr w:type="spellEnd"/>
      <w:r w:rsidR="00F10025" w:rsidRPr="00F10025">
        <w:rPr>
          <w:rFonts w:ascii="Times New Roman" w:hAnsi="Times New Roman"/>
          <w:b/>
          <w:sz w:val="28"/>
          <w:szCs w:val="28"/>
          <w:lang w:val="kk-KZ"/>
        </w:rPr>
        <w:t>ей</w:t>
      </w:r>
      <w:r w:rsidR="00F10025" w:rsidRPr="00F10025">
        <w:rPr>
          <w:rFonts w:ascii="Times New Roman" w:hAnsi="Times New Roman"/>
          <w:b/>
          <w:sz w:val="28"/>
          <w:szCs w:val="28"/>
        </w:rPr>
        <w:t xml:space="preserve"> </w:t>
      </w:r>
    </w:p>
    <w:p w14:paraId="18D80B6C" w14:textId="2CADFFE1" w:rsidR="00056455" w:rsidRPr="00A80871" w:rsidRDefault="00F10025" w:rsidP="00A83CB5">
      <w:pPr>
        <w:pStyle w:val="afc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10025">
        <w:rPr>
          <w:rFonts w:ascii="Times New Roman" w:hAnsi="Times New Roman"/>
          <w:b/>
          <w:sz w:val="28"/>
          <w:szCs w:val="28"/>
        </w:rPr>
        <w:t xml:space="preserve">для единого оператора на железнодорожном вокзале </w:t>
      </w:r>
      <w:proofErr w:type="spellStart"/>
      <w:r w:rsidR="007D7273">
        <w:rPr>
          <w:rFonts w:ascii="Times New Roman" w:hAnsi="Times New Roman"/>
          <w:b/>
          <w:sz w:val="28"/>
          <w:szCs w:val="28"/>
        </w:rPr>
        <w:t>Тараз</w:t>
      </w:r>
      <w:proofErr w:type="spellEnd"/>
    </w:p>
    <w:p w14:paraId="333AEDED" w14:textId="77777777" w:rsidR="00056455" w:rsidRPr="00056455" w:rsidRDefault="00056455" w:rsidP="00D639AD">
      <w:pPr>
        <w:pStyle w:val="afc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21" w:type="dxa"/>
        <w:tblLook w:val="04A0" w:firstRow="1" w:lastRow="0" w:firstColumn="1" w:lastColumn="0" w:noHBand="0" w:noVBand="1"/>
      </w:tblPr>
      <w:tblGrid>
        <w:gridCol w:w="2802"/>
        <w:gridCol w:w="425"/>
        <w:gridCol w:w="6494"/>
      </w:tblGrid>
      <w:tr w:rsidR="0013552A" w:rsidRPr="00595F05" w14:paraId="33528EF4" w14:textId="77777777" w:rsidTr="00DD6930">
        <w:tc>
          <w:tcPr>
            <w:tcW w:w="9721" w:type="dxa"/>
            <w:gridSpan w:val="3"/>
            <w:shd w:val="clear" w:color="auto" w:fill="auto"/>
          </w:tcPr>
          <w:bookmarkEnd w:id="0"/>
          <w:bookmarkEnd w:id="1"/>
          <w:p w14:paraId="76C65FB5" w14:textId="77777777" w:rsidR="0013552A" w:rsidRPr="00D639AD" w:rsidRDefault="00D639AD" w:rsidP="00301843">
            <w:pPr>
              <w:pStyle w:val="afc"/>
              <w:rPr>
                <w:rFonts w:ascii="Times New Roman" w:hAnsi="Times New Roman"/>
                <w:b/>
                <w:sz w:val="28"/>
                <w:szCs w:val="28"/>
              </w:rPr>
            </w:pPr>
            <w:r w:rsidRPr="00D639AD">
              <w:rPr>
                <w:rFonts w:ascii="Times New Roman" w:hAnsi="Times New Roman"/>
                <w:b/>
                <w:sz w:val="28"/>
                <w:szCs w:val="28"/>
              </w:rPr>
              <w:t>Председатель:</w:t>
            </w:r>
          </w:p>
        </w:tc>
      </w:tr>
      <w:tr w:rsidR="009F1548" w:rsidRPr="00DB10A8" w14:paraId="2DBB57D0" w14:textId="77777777" w:rsidTr="00DD6930">
        <w:tc>
          <w:tcPr>
            <w:tcW w:w="2802" w:type="dxa"/>
            <w:shd w:val="clear" w:color="auto" w:fill="auto"/>
          </w:tcPr>
          <w:p w14:paraId="0142E536" w14:textId="02CBED5A" w:rsidR="009F1548" w:rsidRPr="009F1548" w:rsidRDefault="007D7273" w:rsidP="00301843">
            <w:pPr>
              <w:pStyle w:val="af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Садыкбеков Б.А.</w:t>
            </w:r>
          </w:p>
        </w:tc>
        <w:tc>
          <w:tcPr>
            <w:tcW w:w="425" w:type="dxa"/>
            <w:shd w:val="clear" w:color="auto" w:fill="auto"/>
          </w:tcPr>
          <w:p w14:paraId="7E5FEF6D" w14:textId="77777777" w:rsidR="009F1548" w:rsidRPr="009F1548" w:rsidRDefault="009F1548" w:rsidP="00301843">
            <w:pPr>
              <w:pStyle w:val="af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494" w:type="dxa"/>
            <w:shd w:val="clear" w:color="auto" w:fill="auto"/>
          </w:tcPr>
          <w:p w14:paraId="41712C40" w14:textId="5C7DD2D1" w:rsidR="00C17F9F" w:rsidRPr="009F1548" w:rsidRDefault="009F25AB" w:rsidP="007D7273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DF7DA0">
              <w:rPr>
                <w:rFonts w:ascii="Times New Roman" w:hAnsi="Times New Roman"/>
                <w:sz w:val="28"/>
                <w:szCs w:val="28"/>
              </w:rPr>
              <w:t xml:space="preserve">аместитель </w:t>
            </w:r>
            <w:r w:rsidR="009F1548">
              <w:rPr>
                <w:rFonts w:ascii="Times New Roman" w:hAnsi="Times New Roman"/>
                <w:sz w:val="28"/>
                <w:szCs w:val="28"/>
              </w:rPr>
              <w:t xml:space="preserve">директора по вокзальному хозяйству </w:t>
            </w:r>
            <w:r w:rsidR="009F1548" w:rsidRPr="00DB10A8">
              <w:rPr>
                <w:rFonts w:ascii="Times New Roman" w:hAnsi="Times New Roman"/>
                <w:sz w:val="28"/>
                <w:szCs w:val="28"/>
              </w:rPr>
              <w:t>филиала акционерного общества «Национальная компания «</w:t>
            </w:r>
            <w:proofErr w:type="spellStart"/>
            <w:r w:rsidR="009F1548" w:rsidRPr="00DB10A8">
              <w:rPr>
                <w:rFonts w:ascii="Times New Roman" w:hAnsi="Times New Roman"/>
                <w:sz w:val="28"/>
                <w:szCs w:val="28"/>
              </w:rPr>
              <w:t>Қазақстан</w:t>
            </w:r>
            <w:proofErr w:type="spellEnd"/>
            <w:r w:rsidR="009F1548" w:rsidRPr="00DB10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9F1548" w:rsidRPr="00DB10A8">
              <w:rPr>
                <w:rFonts w:ascii="Times New Roman" w:hAnsi="Times New Roman"/>
                <w:sz w:val="28"/>
                <w:szCs w:val="28"/>
              </w:rPr>
              <w:t>темі</w:t>
            </w:r>
            <w:proofErr w:type="gramStart"/>
            <w:r w:rsidR="009F1548" w:rsidRPr="00DB10A8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 w:rsidR="009F1548" w:rsidRPr="00DB10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9F1548" w:rsidRPr="00DB10A8">
              <w:rPr>
                <w:rFonts w:ascii="Times New Roman" w:hAnsi="Times New Roman"/>
                <w:sz w:val="28"/>
                <w:szCs w:val="28"/>
              </w:rPr>
              <w:t>жолы</w:t>
            </w:r>
            <w:proofErr w:type="spellEnd"/>
            <w:r w:rsidR="009F1548" w:rsidRPr="00DB10A8">
              <w:rPr>
                <w:rFonts w:ascii="Times New Roman" w:hAnsi="Times New Roman"/>
                <w:sz w:val="28"/>
                <w:szCs w:val="28"/>
              </w:rPr>
              <w:t>» - «</w:t>
            </w:r>
            <w:proofErr w:type="spellStart"/>
            <w:r w:rsidR="007D7273">
              <w:rPr>
                <w:rFonts w:ascii="Times New Roman" w:hAnsi="Times New Roman"/>
                <w:sz w:val="28"/>
                <w:szCs w:val="28"/>
              </w:rPr>
              <w:t>Жамбылское</w:t>
            </w:r>
            <w:proofErr w:type="spellEnd"/>
            <w:r w:rsidR="00A53C55">
              <w:rPr>
                <w:rFonts w:ascii="Times New Roman" w:hAnsi="Times New Roman"/>
                <w:sz w:val="28"/>
                <w:szCs w:val="28"/>
              </w:rPr>
              <w:t xml:space="preserve"> отделение</w:t>
            </w:r>
            <w:r w:rsidR="009F1548" w:rsidRPr="00DB10A8">
              <w:rPr>
                <w:rFonts w:ascii="Times New Roman" w:hAnsi="Times New Roman"/>
                <w:sz w:val="28"/>
                <w:szCs w:val="28"/>
              </w:rPr>
              <w:t xml:space="preserve"> магистральной сети»</w:t>
            </w:r>
            <w:r w:rsidR="00595F05">
              <w:rPr>
                <w:rFonts w:ascii="Times New Roman" w:hAnsi="Times New Roman"/>
                <w:sz w:val="28"/>
                <w:szCs w:val="28"/>
              </w:rPr>
              <w:t>,</w:t>
            </w:r>
            <w:r w:rsidR="00595F05" w:rsidRPr="00595F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95F05">
              <w:rPr>
                <w:rFonts w:ascii="Times New Roman" w:hAnsi="Times New Roman"/>
                <w:sz w:val="28"/>
                <w:szCs w:val="28"/>
              </w:rPr>
              <w:t>п</w:t>
            </w:r>
            <w:r w:rsidR="00595F05" w:rsidRPr="00595F05">
              <w:rPr>
                <w:rFonts w:ascii="Times New Roman" w:hAnsi="Times New Roman"/>
                <w:sz w:val="28"/>
                <w:szCs w:val="28"/>
              </w:rPr>
              <w:t>редседатель конкурсной комиссии</w:t>
            </w:r>
            <w:r w:rsidR="00D639A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639AD" w:rsidRPr="00DB10A8" w14:paraId="1E92B5FD" w14:textId="77777777" w:rsidTr="008F298E">
        <w:tc>
          <w:tcPr>
            <w:tcW w:w="9721" w:type="dxa"/>
            <w:gridSpan w:val="3"/>
            <w:shd w:val="clear" w:color="auto" w:fill="auto"/>
          </w:tcPr>
          <w:p w14:paraId="072481C2" w14:textId="77777777" w:rsidR="00D639AD" w:rsidRPr="00D639AD" w:rsidRDefault="00D639AD" w:rsidP="00D639AD">
            <w:pPr>
              <w:pStyle w:val="afc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639AD">
              <w:rPr>
                <w:rFonts w:ascii="Times New Roman" w:hAnsi="Times New Roman"/>
                <w:b/>
                <w:sz w:val="28"/>
                <w:szCs w:val="28"/>
              </w:rPr>
              <w:t>Заместитель Председателя:</w:t>
            </w:r>
          </w:p>
        </w:tc>
      </w:tr>
      <w:tr w:rsidR="009F1548" w:rsidRPr="00DB10A8" w14:paraId="545CCD06" w14:textId="77777777" w:rsidTr="00DD6930">
        <w:tc>
          <w:tcPr>
            <w:tcW w:w="2802" w:type="dxa"/>
            <w:shd w:val="clear" w:color="auto" w:fill="auto"/>
          </w:tcPr>
          <w:p w14:paraId="7D5C5B76" w14:textId="5F132B51" w:rsidR="009F1548" w:rsidRPr="007D7273" w:rsidRDefault="007D7273" w:rsidP="00833A90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Балтабай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Ғ.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kk-KZ"/>
              </w:rPr>
              <w:t>Б.</w:t>
            </w:r>
          </w:p>
        </w:tc>
        <w:tc>
          <w:tcPr>
            <w:tcW w:w="425" w:type="dxa"/>
            <w:shd w:val="clear" w:color="auto" w:fill="auto"/>
          </w:tcPr>
          <w:p w14:paraId="5B2DB2AE" w14:textId="77777777" w:rsidR="009F1548" w:rsidRPr="00DB10A8" w:rsidRDefault="009F1548" w:rsidP="00833A90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494" w:type="dxa"/>
            <w:shd w:val="clear" w:color="auto" w:fill="auto"/>
          </w:tcPr>
          <w:p w14:paraId="032C9DF3" w14:textId="7963D934" w:rsidR="009F1548" w:rsidRDefault="00A53C55" w:rsidP="00833A90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директора по экономике и финансам </w:t>
            </w:r>
            <w:r w:rsidRPr="00DB10A8">
              <w:rPr>
                <w:rFonts w:ascii="Times New Roman" w:hAnsi="Times New Roman"/>
                <w:sz w:val="28"/>
                <w:szCs w:val="28"/>
              </w:rPr>
              <w:t>филиала акционерного общества «Национальная компания «</w:t>
            </w:r>
            <w:proofErr w:type="spellStart"/>
            <w:r w:rsidRPr="00DB10A8">
              <w:rPr>
                <w:rFonts w:ascii="Times New Roman" w:hAnsi="Times New Roman"/>
                <w:sz w:val="28"/>
                <w:szCs w:val="28"/>
              </w:rPr>
              <w:t>Қазақстан</w:t>
            </w:r>
            <w:proofErr w:type="spellEnd"/>
            <w:r w:rsidRPr="00DB10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B10A8">
              <w:rPr>
                <w:rFonts w:ascii="Times New Roman" w:hAnsi="Times New Roman"/>
                <w:sz w:val="28"/>
                <w:szCs w:val="28"/>
              </w:rPr>
              <w:t>темі</w:t>
            </w:r>
            <w:proofErr w:type="gramStart"/>
            <w:r w:rsidRPr="00DB10A8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DB10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B10A8">
              <w:rPr>
                <w:rFonts w:ascii="Times New Roman" w:hAnsi="Times New Roman"/>
                <w:sz w:val="28"/>
                <w:szCs w:val="28"/>
              </w:rPr>
              <w:t>жолы</w:t>
            </w:r>
            <w:proofErr w:type="spellEnd"/>
            <w:r w:rsidRPr="00DB10A8">
              <w:rPr>
                <w:rFonts w:ascii="Times New Roman" w:hAnsi="Times New Roman"/>
                <w:sz w:val="28"/>
                <w:szCs w:val="28"/>
              </w:rPr>
              <w:t>» - «</w:t>
            </w:r>
            <w:proofErr w:type="spellStart"/>
            <w:r w:rsidR="007D7273">
              <w:rPr>
                <w:rFonts w:ascii="Times New Roman" w:hAnsi="Times New Roman"/>
                <w:sz w:val="28"/>
                <w:szCs w:val="28"/>
              </w:rPr>
              <w:t>Жамбылское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отделение</w:t>
            </w:r>
            <w:r w:rsidRPr="00DB10A8">
              <w:rPr>
                <w:rFonts w:ascii="Times New Roman" w:hAnsi="Times New Roman"/>
                <w:sz w:val="28"/>
                <w:szCs w:val="28"/>
              </w:rPr>
              <w:t xml:space="preserve"> магистральной сети»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595F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95F05" w:rsidRPr="00595F05">
              <w:rPr>
                <w:rFonts w:ascii="Times New Roman" w:hAnsi="Times New Roman"/>
                <w:sz w:val="28"/>
                <w:szCs w:val="28"/>
              </w:rPr>
              <w:t>заместитель председателя конкурсной комиссии</w:t>
            </w:r>
            <w:r w:rsidR="00595F0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61B4137F" w14:textId="77777777" w:rsidR="00C17F9F" w:rsidRPr="00DB10A8" w:rsidRDefault="00C17F9F" w:rsidP="00833A90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4872" w:rsidRPr="00D639AD" w14:paraId="2DE1B98F" w14:textId="77777777" w:rsidTr="00DD6930">
        <w:tc>
          <w:tcPr>
            <w:tcW w:w="9721" w:type="dxa"/>
            <w:gridSpan w:val="3"/>
            <w:shd w:val="clear" w:color="auto" w:fill="auto"/>
          </w:tcPr>
          <w:p w14:paraId="07324084" w14:textId="77777777" w:rsidR="00C17F9F" w:rsidRPr="00D639AD" w:rsidRDefault="00A04872" w:rsidP="00D639AD">
            <w:pPr>
              <w:pStyle w:val="afc"/>
              <w:rPr>
                <w:rFonts w:ascii="Times New Roman" w:hAnsi="Times New Roman"/>
                <w:b/>
                <w:sz w:val="28"/>
                <w:szCs w:val="28"/>
              </w:rPr>
            </w:pPr>
            <w:r w:rsidRPr="00D639AD">
              <w:rPr>
                <w:rFonts w:ascii="Times New Roman" w:hAnsi="Times New Roman"/>
                <w:b/>
                <w:sz w:val="28"/>
                <w:szCs w:val="28"/>
              </w:rPr>
              <w:t>Члены конкурсной комиссии</w:t>
            </w:r>
            <w:r w:rsidR="00595F05" w:rsidRPr="00D639AD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</w:tr>
      <w:tr w:rsidR="000F5B2D" w:rsidRPr="00DB10A8" w14:paraId="37128D47" w14:textId="77777777" w:rsidTr="00DD6930">
        <w:tc>
          <w:tcPr>
            <w:tcW w:w="2802" w:type="dxa"/>
            <w:shd w:val="clear" w:color="auto" w:fill="auto"/>
          </w:tcPr>
          <w:p w14:paraId="47985FDE" w14:textId="4B8907FA" w:rsidR="000F5B2D" w:rsidRPr="007D7273" w:rsidRDefault="007D7273" w:rsidP="007D7273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Бекежанов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М.И.</w:t>
            </w:r>
          </w:p>
        </w:tc>
        <w:tc>
          <w:tcPr>
            <w:tcW w:w="425" w:type="dxa"/>
            <w:shd w:val="clear" w:color="auto" w:fill="auto"/>
          </w:tcPr>
          <w:p w14:paraId="3BA294FA" w14:textId="77777777" w:rsidR="000F5B2D" w:rsidRPr="00DB10A8" w:rsidRDefault="000F5B2D" w:rsidP="00C82045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494" w:type="dxa"/>
            <w:shd w:val="clear" w:color="auto" w:fill="auto"/>
          </w:tcPr>
          <w:p w14:paraId="6739FFAD" w14:textId="76AFB20B" w:rsidR="000F5B2D" w:rsidRPr="00D639AD" w:rsidRDefault="00A53C55" w:rsidP="00D639AD">
            <w:pPr>
              <w:pStyle w:val="af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отдела по вокзальному хозяйству </w:t>
            </w:r>
            <w:r w:rsidRPr="00DB10A8">
              <w:rPr>
                <w:rFonts w:ascii="Times New Roman" w:hAnsi="Times New Roman"/>
                <w:sz w:val="28"/>
                <w:szCs w:val="28"/>
              </w:rPr>
              <w:t>филиала акционерного общества «Национальная компания «</w:t>
            </w:r>
            <w:proofErr w:type="spellStart"/>
            <w:r w:rsidRPr="00DB10A8">
              <w:rPr>
                <w:rFonts w:ascii="Times New Roman" w:hAnsi="Times New Roman"/>
                <w:sz w:val="28"/>
                <w:szCs w:val="28"/>
              </w:rPr>
              <w:t>Қазақстан</w:t>
            </w:r>
            <w:proofErr w:type="spellEnd"/>
            <w:r w:rsidRPr="00DB10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B10A8">
              <w:rPr>
                <w:rFonts w:ascii="Times New Roman" w:hAnsi="Times New Roman"/>
                <w:sz w:val="28"/>
                <w:szCs w:val="28"/>
              </w:rPr>
              <w:t>темі</w:t>
            </w:r>
            <w:proofErr w:type="gramStart"/>
            <w:r w:rsidRPr="00DB10A8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DB10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B10A8">
              <w:rPr>
                <w:rFonts w:ascii="Times New Roman" w:hAnsi="Times New Roman"/>
                <w:sz w:val="28"/>
                <w:szCs w:val="28"/>
              </w:rPr>
              <w:t>жолы</w:t>
            </w:r>
            <w:proofErr w:type="spellEnd"/>
            <w:r w:rsidRPr="00DB10A8">
              <w:rPr>
                <w:rFonts w:ascii="Times New Roman" w:hAnsi="Times New Roman"/>
                <w:sz w:val="28"/>
                <w:szCs w:val="28"/>
              </w:rPr>
              <w:t>» - «</w:t>
            </w:r>
            <w:proofErr w:type="spellStart"/>
            <w:r w:rsidR="007D7273">
              <w:rPr>
                <w:rFonts w:ascii="Times New Roman" w:hAnsi="Times New Roman"/>
                <w:sz w:val="28"/>
                <w:szCs w:val="28"/>
              </w:rPr>
              <w:t>Жамбылское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отделение</w:t>
            </w:r>
            <w:r w:rsidRPr="00DB10A8">
              <w:rPr>
                <w:rFonts w:ascii="Times New Roman" w:hAnsi="Times New Roman"/>
                <w:sz w:val="28"/>
                <w:szCs w:val="28"/>
              </w:rPr>
              <w:t xml:space="preserve"> магистральной сети»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0F5B2D" w:rsidRPr="00DB10A8" w14:paraId="595203A8" w14:textId="77777777" w:rsidTr="00DD6930">
        <w:tc>
          <w:tcPr>
            <w:tcW w:w="2802" w:type="dxa"/>
            <w:shd w:val="clear" w:color="auto" w:fill="auto"/>
          </w:tcPr>
          <w:p w14:paraId="5DC2B92E" w14:textId="6881AE24" w:rsidR="000F5B2D" w:rsidRPr="007D7273" w:rsidRDefault="007D7273" w:rsidP="007D7273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Мынжасарова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А.Б.</w:t>
            </w:r>
          </w:p>
        </w:tc>
        <w:tc>
          <w:tcPr>
            <w:tcW w:w="425" w:type="dxa"/>
            <w:shd w:val="clear" w:color="auto" w:fill="auto"/>
          </w:tcPr>
          <w:p w14:paraId="1246F221" w14:textId="77777777" w:rsidR="000F5B2D" w:rsidRDefault="000F5B2D" w:rsidP="00833A90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494" w:type="dxa"/>
            <w:shd w:val="clear" w:color="auto" w:fill="auto"/>
          </w:tcPr>
          <w:p w14:paraId="46C39C5A" w14:textId="3325DDA2" w:rsidR="000F5B2D" w:rsidRPr="00DB10A8" w:rsidRDefault="007D7273" w:rsidP="00E43875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ведущий  инженер экономист </w:t>
            </w:r>
            <w:r w:rsidR="00A53C55" w:rsidRPr="00DB10A8">
              <w:rPr>
                <w:rFonts w:ascii="Times New Roman" w:hAnsi="Times New Roman"/>
                <w:sz w:val="28"/>
                <w:szCs w:val="28"/>
              </w:rPr>
              <w:t>филиала акционерного общества «Национальная компания «</w:t>
            </w:r>
            <w:proofErr w:type="spellStart"/>
            <w:r w:rsidR="00A53C55" w:rsidRPr="00DB10A8">
              <w:rPr>
                <w:rFonts w:ascii="Times New Roman" w:hAnsi="Times New Roman"/>
                <w:sz w:val="28"/>
                <w:szCs w:val="28"/>
              </w:rPr>
              <w:t>Қазақстан</w:t>
            </w:r>
            <w:proofErr w:type="spellEnd"/>
            <w:r w:rsidR="00A53C55" w:rsidRPr="00DB10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53C55" w:rsidRPr="00DB10A8">
              <w:rPr>
                <w:rFonts w:ascii="Times New Roman" w:hAnsi="Times New Roman"/>
                <w:sz w:val="28"/>
                <w:szCs w:val="28"/>
              </w:rPr>
              <w:t>темі</w:t>
            </w:r>
            <w:proofErr w:type="gramStart"/>
            <w:r w:rsidR="00A53C55" w:rsidRPr="00DB10A8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 w:rsidR="00A53C55" w:rsidRPr="00DB10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53C55" w:rsidRPr="00DB10A8">
              <w:rPr>
                <w:rFonts w:ascii="Times New Roman" w:hAnsi="Times New Roman"/>
                <w:sz w:val="28"/>
                <w:szCs w:val="28"/>
              </w:rPr>
              <w:t>жолы</w:t>
            </w:r>
            <w:proofErr w:type="spellEnd"/>
            <w:r w:rsidR="00A53C55" w:rsidRPr="00DB10A8">
              <w:rPr>
                <w:rFonts w:ascii="Times New Roman" w:hAnsi="Times New Roman"/>
                <w:sz w:val="28"/>
                <w:szCs w:val="28"/>
              </w:rPr>
              <w:t>» -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Жамбылское</w:t>
            </w:r>
            <w:proofErr w:type="spellEnd"/>
            <w:r w:rsidR="00A53C55">
              <w:rPr>
                <w:rFonts w:ascii="Times New Roman" w:hAnsi="Times New Roman"/>
                <w:sz w:val="28"/>
                <w:szCs w:val="28"/>
              </w:rPr>
              <w:t xml:space="preserve"> отделение</w:t>
            </w:r>
            <w:r w:rsidR="00A53C55" w:rsidRPr="00DB10A8">
              <w:rPr>
                <w:rFonts w:ascii="Times New Roman" w:hAnsi="Times New Roman"/>
                <w:sz w:val="28"/>
                <w:szCs w:val="28"/>
              </w:rPr>
              <w:t xml:space="preserve"> магистральной сети»</w:t>
            </w:r>
            <w:r w:rsidR="00A53C55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</w:tr>
      <w:tr w:rsidR="0069716E" w14:paraId="5C5A1E14" w14:textId="77777777" w:rsidTr="0069716E">
        <w:tc>
          <w:tcPr>
            <w:tcW w:w="2802" w:type="dxa"/>
            <w:shd w:val="clear" w:color="auto" w:fill="auto"/>
          </w:tcPr>
          <w:p w14:paraId="3A633181" w14:textId="7F50C331" w:rsidR="0069716E" w:rsidRPr="007D7273" w:rsidRDefault="007D7273" w:rsidP="007D7273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Ибрашов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А.Ж.</w:t>
            </w:r>
          </w:p>
        </w:tc>
        <w:tc>
          <w:tcPr>
            <w:tcW w:w="425" w:type="dxa"/>
            <w:shd w:val="clear" w:color="auto" w:fill="auto"/>
          </w:tcPr>
          <w:p w14:paraId="0A6EE3CE" w14:textId="77777777" w:rsidR="0069716E" w:rsidRDefault="0069716E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494" w:type="dxa"/>
            <w:shd w:val="clear" w:color="auto" w:fill="auto"/>
          </w:tcPr>
          <w:p w14:paraId="5B260351" w14:textId="77817CEA" w:rsidR="00C17F9F" w:rsidRDefault="007D7273" w:rsidP="007D7273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юридического отдела </w:t>
            </w:r>
            <w:r w:rsidR="00A53C55" w:rsidRPr="00DB10A8">
              <w:rPr>
                <w:rFonts w:ascii="Times New Roman" w:hAnsi="Times New Roman"/>
                <w:sz w:val="28"/>
                <w:szCs w:val="28"/>
              </w:rPr>
              <w:t>филиала акционерного общества «Национальная компания «</w:t>
            </w:r>
            <w:proofErr w:type="spellStart"/>
            <w:r w:rsidR="00A53C55" w:rsidRPr="00DB10A8">
              <w:rPr>
                <w:rFonts w:ascii="Times New Roman" w:hAnsi="Times New Roman"/>
                <w:sz w:val="28"/>
                <w:szCs w:val="28"/>
              </w:rPr>
              <w:t>Қазақстан</w:t>
            </w:r>
            <w:proofErr w:type="spellEnd"/>
            <w:r w:rsidR="00A53C55" w:rsidRPr="00DB10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53C55" w:rsidRPr="00DB10A8">
              <w:rPr>
                <w:rFonts w:ascii="Times New Roman" w:hAnsi="Times New Roman"/>
                <w:sz w:val="28"/>
                <w:szCs w:val="28"/>
              </w:rPr>
              <w:t>темі</w:t>
            </w:r>
            <w:proofErr w:type="gramStart"/>
            <w:r w:rsidR="00A53C55" w:rsidRPr="00DB10A8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 w:rsidR="00A53C55" w:rsidRPr="00DB10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53C55" w:rsidRPr="00DB10A8">
              <w:rPr>
                <w:rFonts w:ascii="Times New Roman" w:hAnsi="Times New Roman"/>
                <w:sz w:val="28"/>
                <w:szCs w:val="28"/>
              </w:rPr>
              <w:t>жолы</w:t>
            </w:r>
            <w:proofErr w:type="spellEnd"/>
            <w:r w:rsidR="00A53C55" w:rsidRPr="00DB10A8">
              <w:rPr>
                <w:rFonts w:ascii="Times New Roman" w:hAnsi="Times New Roman"/>
                <w:sz w:val="28"/>
                <w:szCs w:val="28"/>
              </w:rPr>
              <w:t>» -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Жамбылское</w:t>
            </w:r>
            <w:proofErr w:type="spellEnd"/>
            <w:r w:rsidR="00A53C55">
              <w:rPr>
                <w:rFonts w:ascii="Times New Roman" w:hAnsi="Times New Roman"/>
                <w:sz w:val="28"/>
                <w:szCs w:val="28"/>
              </w:rPr>
              <w:t xml:space="preserve"> отделение</w:t>
            </w:r>
            <w:r w:rsidR="00A53C55" w:rsidRPr="00DB10A8">
              <w:rPr>
                <w:rFonts w:ascii="Times New Roman" w:hAnsi="Times New Roman"/>
                <w:sz w:val="28"/>
                <w:szCs w:val="28"/>
              </w:rPr>
              <w:t xml:space="preserve"> магистральной сети»</w:t>
            </w:r>
            <w:r w:rsidR="00A53C55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</w:tr>
      <w:tr w:rsidR="00C17F9F" w:rsidRPr="00ED2F67" w14:paraId="32D46B8E" w14:textId="77777777" w:rsidTr="00E06660">
        <w:tc>
          <w:tcPr>
            <w:tcW w:w="2802" w:type="dxa"/>
            <w:shd w:val="clear" w:color="auto" w:fill="auto"/>
          </w:tcPr>
          <w:p w14:paraId="0840D570" w14:textId="6B5EC632" w:rsidR="00C17F9F" w:rsidRPr="00E24C42" w:rsidRDefault="007D7273" w:rsidP="007D7273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Мусреталиев Д.А.</w:t>
            </w:r>
          </w:p>
        </w:tc>
        <w:tc>
          <w:tcPr>
            <w:tcW w:w="425" w:type="dxa"/>
            <w:shd w:val="clear" w:color="auto" w:fill="auto"/>
          </w:tcPr>
          <w:p w14:paraId="3A48D9F1" w14:textId="77777777" w:rsidR="00C17F9F" w:rsidRPr="00ED2F67" w:rsidRDefault="00C17F9F" w:rsidP="00E06660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2F67"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6494" w:type="dxa"/>
            <w:shd w:val="clear" w:color="auto" w:fill="auto"/>
          </w:tcPr>
          <w:p w14:paraId="17DDCB7E" w14:textId="4EC51DD0" w:rsidR="00C17F9F" w:rsidRPr="00ED2F67" w:rsidRDefault="00A53C55" w:rsidP="009D096D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вокзала</w:t>
            </w:r>
            <w:r w:rsidR="009D09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9D096D">
              <w:rPr>
                <w:rFonts w:ascii="Times New Roman" w:hAnsi="Times New Roman"/>
                <w:sz w:val="28"/>
                <w:szCs w:val="28"/>
              </w:rPr>
              <w:t>Тараз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DB10A8">
              <w:rPr>
                <w:rFonts w:ascii="Times New Roman" w:hAnsi="Times New Roman"/>
                <w:sz w:val="28"/>
                <w:szCs w:val="28"/>
              </w:rPr>
              <w:t>филиала акционерного общества «Национальная компания «</w:t>
            </w:r>
            <w:proofErr w:type="spellStart"/>
            <w:r w:rsidRPr="00DB10A8">
              <w:rPr>
                <w:rFonts w:ascii="Times New Roman" w:hAnsi="Times New Roman"/>
                <w:sz w:val="28"/>
                <w:szCs w:val="28"/>
              </w:rPr>
              <w:t>Қазақстан</w:t>
            </w:r>
            <w:proofErr w:type="spellEnd"/>
            <w:r w:rsidRPr="00DB10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B10A8">
              <w:rPr>
                <w:rFonts w:ascii="Times New Roman" w:hAnsi="Times New Roman"/>
                <w:sz w:val="28"/>
                <w:szCs w:val="28"/>
              </w:rPr>
              <w:t>темі</w:t>
            </w:r>
            <w:proofErr w:type="gramStart"/>
            <w:r w:rsidRPr="00DB10A8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DB10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B10A8">
              <w:rPr>
                <w:rFonts w:ascii="Times New Roman" w:hAnsi="Times New Roman"/>
                <w:sz w:val="28"/>
                <w:szCs w:val="28"/>
              </w:rPr>
              <w:t>жолы</w:t>
            </w:r>
            <w:proofErr w:type="spellEnd"/>
            <w:r w:rsidRPr="00DB10A8">
              <w:rPr>
                <w:rFonts w:ascii="Times New Roman" w:hAnsi="Times New Roman"/>
                <w:sz w:val="28"/>
                <w:szCs w:val="28"/>
              </w:rPr>
              <w:t>» - «</w:t>
            </w:r>
            <w:proofErr w:type="spellStart"/>
            <w:r w:rsidR="007D7273">
              <w:rPr>
                <w:rFonts w:ascii="Times New Roman" w:hAnsi="Times New Roman"/>
                <w:sz w:val="28"/>
                <w:szCs w:val="28"/>
              </w:rPr>
              <w:t>Жамбылское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отделение</w:t>
            </w:r>
            <w:r w:rsidRPr="00DB10A8">
              <w:rPr>
                <w:rFonts w:ascii="Times New Roman" w:hAnsi="Times New Roman"/>
                <w:sz w:val="28"/>
                <w:szCs w:val="28"/>
              </w:rPr>
              <w:t xml:space="preserve"> магистральной сети»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</w:tr>
      <w:tr w:rsidR="00E43875" w:rsidRPr="00DB10A8" w14:paraId="7749A1D6" w14:textId="77777777" w:rsidTr="00DD6930">
        <w:tc>
          <w:tcPr>
            <w:tcW w:w="2802" w:type="dxa"/>
            <w:shd w:val="clear" w:color="auto" w:fill="auto"/>
          </w:tcPr>
          <w:p w14:paraId="7278B287" w14:textId="2D017249" w:rsidR="00E43875" w:rsidRDefault="002B1525" w:rsidP="00FB0673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Алтынбеков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</w:t>
            </w:r>
          </w:p>
        </w:tc>
        <w:tc>
          <w:tcPr>
            <w:tcW w:w="425" w:type="dxa"/>
            <w:shd w:val="clear" w:color="auto" w:fill="auto"/>
          </w:tcPr>
          <w:p w14:paraId="5D75FA15" w14:textId="29BB08A2" w:rsidR="00E43875" w:rsidRDefault="00E43875" w:rsidP="00301843">
            <w:pPr>
              <w:pStyle w:val="afc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4" w:type="dxa"/>
            <w:shd w:val="clear" w:color="auto" w:fill="auto"/>
          </w:tcPr>
          <w:p w14:paraId="544BB41D" w14:textId="094ABAEF" w:rsidR="00976863" w:rsidRPr="00DB10A8" w:rsidRDefault="002B1525" w:rsidP="002B152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780B06">
              <w:rPr>
                <w:sz w:val="28"/>
                <w:szCs w:val="28"/>
              </w:rPr>
              <w:t>редседатель профсоюзного комитета</w:t>
            </w:r>
            <w:r w:rsidRPr="00DB10A8">
              <w:rPr>
                <w:sz w:val="28"/>
                <w:szCs w:val="28"/>
              </w:rPr>
              <w:t xml:space="preserve"> филиала </w:t>
            </w:r>
            <w:r w:rsidRPr="00DB10A8">
              <w:rPr>
                <w:sz w:val="28"/>
                <w:szCs w:val="28"/>
              </w:rPr>
              <w:lastRenderedPageBreak/>
              <w:t>акционерного общества «Национальная компания «</w:t>
            </w:r>
            <w:proofErr w:type="spellStart"/>
            <w:r w:rsidRPr="00DB10A8">
              <w:rPr>
                <w:sz w:val="28"/>
                <w:szCs w:val="28"/>
              </w:rPr>
              <w:t>Қазақстан</w:t>
            </w:r>
            <w:proofErr w:type="spellEnd"/>
            <w:r w:rsidRPr="00DB10A8">
              <w:rPr>
                <w:sz w:val="28"/>
                <w:szCs w:val="28"/>
              </w:rPr>
              <w:t xml:space="preserve"> </w:t>
            </w:r>
            <w:proofErr w:type="spellStart"/>
            <w:r w:rsidRPr="00DB10A8">
              <w:rPr>
                <w:sz w:val="28"/>
                <w:szCs w:val="28"/>
              </w:rPr>
              <w:t>темі</w:t>
            </w:r>
            <w:proofErr w:type="gramStart"/>
            <w:r w:rsidRPr="00DB10A8">
              <w:rPr>
                <w:sz w:val="28"/>
                <w:szCs w:val="28"/>
              </w:rPr>
              <w:t>р</w:t>
            </w:r>
            <w:proofErr w:type="spellEnd"/>
            <w:proofErr w:type="gramEnd"/>
            <w:r w:rsidRPr="00DB10A8">
              <w:rPr>
                <w:sz w:val="28"/>
                <w:szCs w:val="28"/>
              </w:rPr>
              <w:t xml:space="preserve"> </w:t>
            </w:r>
            <w:proofErr w:type="spellStart"/>
            <w:r w:rsidRPr="00DB10A8">
              <w:rPr>
                <w:sz w:val="28"/>
                <w:szCs w:val="28"/>
              </w:rPr>
              <w:t>жолы</w:t>
            </w:r>
            <w:proofErr w:type="spellEnd"/>
            <w:r w:rsidRPr="00DB10A8">
              <w:rPr>
                <w:sz w:val="28"/>
                <w:szCs w:val="28"/>
              </w:rPr>
              <w:t>» - «</w:t>
            </w:r>
            <w:proofErr w:type="spellStart"/>
            <w:r>
              <w:rPr>
                <w:sz w:val="28"/>
                <w:szCs w:val="28"/>
              </w:rPr>
              <w:t>Жамбылское</w:t>
            </w:r>
            <w:proofErr w:type="spellEnd"/>
            <w:r>
              <w:rPr>
                <w:sz w:val="28"/>
                <w:szCs w:val="28"/>
              </w:rPr>
              <w:t xml:space="preserve"> отделение</w:t>
            </w:r>
            <w:r w:rsidRPr="00DB10A8">
              <w:rPr>
                <w:sz w:val="28"/>
                <w:szCs w:val="28"/>
              </w:rPr>
              <w:t xml:space="preserve"> магистральной сети»</w:t>
            </w:r>
            <w:r>
              <w:rPr>
                <w:sz w:val="28"/>
                <w:szCs w:val="28"/>
              </w:rPr>
              <w:t>.</w:t>
            </w:r>
          </w:p>
        </w:tc>
      </w:tr>
      <w:tr w:rsidR="00D639AD" w:rsidRPr="00DB10A8" w14:paraId="4C55C798" w14:textId="77777777" w:rsidTr="008F298E">
        <w:tc>
          <w:tcPr>
            <w:tcW w:w="9721" w:type="dxa"/>
            <w:gridSpan w:val="3"/>
            <w:shd w:val="clear" w:color="auto" w:fill="auto"/>
          </w:tcPr>
          <w:p w14:paraId="5ED27EC2" w14:textId="77777777" w:rsidR="00D639AD" w:rsidRPr="007622ED" w:rsidRDefault="00D639AD" w:rsidP="00D639AD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39A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Секретарь комиссии:</w:t>
            </w:r>
          </w:p>
        </w:tc>
      </w:tr>
      <w:tr w:rsidR="000F5B2D" w:rsidRPr="00DB10A8" w14:paraId="5218669F" w14:textId="77777777" w:rsidTr="00DD6930">
        <w:tc>
          <w:tcPr>
            <w:tcW w:w="2802" w:type="dxa"/>
            <w:shd w:val="clear" w:color="auto" w:fill="auto"/>
          </w:tcPr>
          <w:p w14:paraId="11D6FA5F" w14:textId="60A28F3E" w:rsidR="000F5B2D" w:rsidRPr="007D7273" w:rsidRDefault="007D7273" w:rsidP="000F3592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Сейтжаппаров А.К.</w:t>
            </w:r>
          </w:p>
        </w:tc>
        <w:tc>
          <w:tcPr>
            <w:tcW w:w="425" w:type="dxa"/>
            <w:shd w:val="clear" w:color="auto" w:fill="auto"/>
          </w:tcPr>
          <w:p w14:paraId="7F4FD46B" w14:textId="77777777" w:rsidR="000F5B2D" w:rsidRPr="00DB10A8" w:rsidRDefault="000F5B2D" w:rsidP="005278C7">
            <w:pPr>
              <w:pStyle w:val="afc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B10A8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6494" w:type="dxa"/>
            <w:shd w:val="clear" w:color="auto" w:fill="auto"/>
          </w:tcPr>
          <w:p w14:paraId="6C319AEF" w14:textId="77777777" w:rsidR="002B1525" w:rsidRDefault="00A53C55" w:rsidP="00D639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инженер отдела по вокзальному хозяйству </w:t>
            </w:r>
            <w:r w:rsidRPr="00DB10A8">
              <w:rPr>
                <w:sz w:val="28"/>
                <w:szCs w:val="28"/>
              </w:rPr>
              <w:t>филиала акционерного общества «Национальная компания «</w:t>
            </w:r>
            <w:proofErr w:type="spellStart"/>
            <w:r w:rsidRPr="00DB10A8">
              <w:rPr>
                <w:sz w:val="28"/>
                <w:szCs w:val="28"/>
              </w:rPr>
              <w:t>Қазақстан</w:t>
            </w:r>
            <w:proofErr w:type="spellEnd"/>
            <w:r w:rsidRPr="00DB10A8">
              <w:rPr>
                <w:sz w:val="28"/>
                <w:szCs w:val="28"/>
              </w:rPr>
              <w:t xml:space="preserve"> </w:t>
            </w:r>
            <w:proofErr w:type="spellStart"/>
            <w:r w:rsidRPr="00DB10A8">
              <w:rPr>
                <w:sz w:val="28"/>
                <w:szCs w:val="28"/>
              </w:rPr>
              <w:t>темі</w:t>
            </w:r>
            <w:proofErr w:type="gramStart"/>
            <w:r w:rsidRPr="00DB10A8">
              <w:rPr>
                <w:sz w:val="28"/>
                <w:szCs w:val="28"/>
              </w:rPr>
              <w:t>р</w:t>
            </w:r>
            <w:proofErr w:type="spellEnd"/>
            <w:proofErr w:type="gramEnd"/>
            <w:r w:rsidRPr="00DB10A8">
              <w:rPr>
                <w:sz w:val="28"/>
                <w:szCs w:val="28"/>
              </w:rPr>
              <w:t xml:space="preserve"> </w:t>
            </w:r>
            <w:proofErr w:type="spellStart"/>
            <w:r w:rsidRPr="00DB10A8">
              <w:rPr>
                <w:sz w:val="28"/>
                <w:szCs w:val="28"/>
              </w:rPr>
              <w:t>жолы</w:t>
            </w:r>
            <w:proofErr w:type="spellEnd"/>
            <w:r w:rsidRPr="00DB10A8">
              <w:rPr>
                <w:sz w:val="28"/>
                <w:szCs w:val="28"/>
              </w:rPr>
              <w:t>» - «</w:t>
            </w:r>
            <w:proofErr w:type="spellStart"/>
            <w:r w:rsidR="007D7273">
              <w:rPr>
                <w:sz w:val="28"/>
                <w:szCs w:val="28"/>
              </w:rPr>
              <w:t>Жамбылское</w:t>
            </w:r>
            <w:proofErr w:type="spellEnd"/>
            <w:r>
              <w:rPr>
                <w:sz w:val="28"/>
                <w:szCs w:val="28"/>
              </w:rPr>
              <w:t xml:space="preserve"> отделение</w:t>
            </w:r>
            <w:r w:rsidRPr="00DB10A8">
              <w:rPr>
                <w:sz w:val="28"/>
                <w:szCs w:val="28"/>
              </w:rPr>
              <w:t xml:space="preserve"> магистральной сети»</w:t>
            </w:r>
            <w:r>
              <w:rPr>
                <w:sz w:val="28"/>
                <w:szCs w:val="28"/>
              </w:rPr>
              <w:t>,</w:t>
            </w:r>
          </w:p>
          <w:p w14:paraId="3494F8C5" w14:textId="4611C56D" w:rsidR="006B3BE6" w:rsidRPr="00DB10A8" w:rsidRDefault="009F25AB" w:rsidP="00D639AD">
            <w:pPr>
              <w:jc w:val="both"/>
              <w:rPr>
                <w:sz w:val="28"/>
                <w:szCs w:val="28"/>
              </w:rPr>
            </w:pPr>
            <w:r w:rsidRPr="007622ED">
              <w:rPr>
                <w:sz w:val="28"/>
                <w:szCs w:val="28"/>
              </w:rPr>
              <w:t xml:space="preserve"> </w:t>
            </w:r>
          </w:p>
        </w:tc>
      </w:tr>
      <w:tr w:rsidR="000F5B2D" w:rsidRPr="00DB10A8" w14:paraId="75E2A335" w14:textId="77777777" w:rsidTr="00DD6930">
        <w:tc>
          <w:tcPr>
            <w:tcW w:w="9721" w:type="dxa"/>
            <w:gridSpan w:val="3"/>
            <w:shd w:val="clear" w:color="auto" w:fill="auto"/>
          </w:tcPr>
          <w:p w14:paraId="0D25BF6D" w14:textId="70130153" w:rsidR="0085683C" w:rsidRPr="00056A8E" w:rsidRDefault="006B3BE6" w:rsidP="00AC063E">
            <w:pPr>
              <w:pStyle w:val="afc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6514D">
              <w:rPr>
                <w:rFonts w:ascii="Times New Roman" w:hAnsi="Times New Roman"/>
                <w:sz w:val="28"/>
                <w:szCs w:val="28"/>
              </w:rPr>
              <w:t xml:space="preserve">В случае отсутствия секретаря комиссии (отпуск/командировка/период временной нетрудоспособности), его функции </w:t>
            </w:r>
            <w:r w:rsidRPr="002B186F">
              <w:rPr>
                <w:rFonts w:ascii="Times New Roman" w:hAnsi="Times New Roman"/>
                <w:sz w:val="28"/>
                <w:szCs w:val="28"/>
              </w:rPr>
              <w:t>возлагаются</w:t>
            </w:r>
            <w:r w:rsidRPr="002B186F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2B186F">
              <w:rPr>
                <w:rFonts w:ascii="Times New Roman" w:hAnsi="Times New Roman"/>
                <w:sz w:val="28"/>
                <w:szCs w:val="28"/>
              </w:rPr>
              <w:t>на</w:t>
            </w:r>
            <w:r w:rsidRPr="002B186F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A53C55" w:rsidRPr="00A53C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ведущего инженера отдела по вокзальному хозяйству </w:t>
            </w:r>
            <w:r w:rsidR="00A53C55" w:rsidRPr="00DB10A8">
              <w:rPr>
                <w:rFonts w:ascii="Times New Roman" w:hAnsi="Times New Roman"/>
                <w:sz w:val="28"/>
                <w:szCs w:val="28"/>
              </w:rPr>
              <w:t>филиала акционерного общества «Национальная компания «</w:t>
            </w:r>
            <w:proofErr w:type="spellStart"/>
            <w:r w:rsidR="00A53C55" w:rsidRPr="00DB10A8">
              <w:rPr>
                <w:rFonts w:ascii="Times New Roman" w:hAnsi="Times New Roman"/>
                <w:sz w:val="28"/>
                <w:szCs w:val="28"/>
              </w:rPr>
              <w:t>Қазақстан</w:t>
            </w:r>
            <w:proofErr w:type="spellEnd"/>
            <w:r w:rsidR="00A53C55" w:rsidRPr="00DB10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53C55" w:rsidRPr="00DB10A8">
              <w:rPr>
                <w:rFonts w:ascii="Times New Roman" w:hAnsi="Times New Roman"/>
                <w:sz w:val="28"/>
                <w:szCs w:val="28"/>
              </w:rPr>
              <w:t>темі</w:t>
            </w:r>
            <w:proofErr w:type="gramStart"/>
            <w:r w:rsidR="00A53C55" w:rsidRPr="00DB10A8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 w:rsidR="00A53C55" w:rsidRPr="00DB10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53C55" w:rsidRPr="00DB10A8">
              <w:rPr>
                <w:rFonts w:ascii="Times New Roman" w:hAnsi="Times New Roman"/>
                <w:sz w:val="28"/>
                <w:szCs w:val="28"/>
              </w:rPr>
              <w:t>жолы</w:t>
            </w:r>
            <w:proofErr w:type="spellEnd"/>
            <w:r w:rsidR="00A53C55" w:rsidRPr="00DB10A8">
              <w:rPr>
                <w:rFonts w:ascii="Times New Roman" w:hAnsi="Times New Roman"/>
                <w:sz w:val="28"/>
                <w:szCs w:val="28"/>
              </w:rPr>
              <w:t>» - «</w:t>
            </w:r>
            <w:proofErr w:type="spellStart"/>
            <w:r w:rsidR="007D7273">
              <w:rPr>
                <w:rFonts w:ascii="Times New Roman" w:hAnsi="Times New Roman"/>
                <w:sz w:val="28"/>
                <w:szCs w:val="28"/>
              </w:rPr>
              <w:t>Жамбылское</w:t>
            </w:r>
            <w:proofErr w:type="spellEnd"/>
            <w:r w:rsidR="00A53C55">
              <w:rPr>
                <w:rFonts w:ascii="Times New Roman" w:hAnsi="Times New Roman"/>
                <w:sz w:val="28"/>
                <w:szCs w:val="28"/>
              </w:rPr>
              <w:t xml:space="preserve"> отделение</w:t>
            </w:r>
            <w:r w:rsidR="00A53C55" w:rsidRPr="00DB10A8">
              <w:rPr>
                <w:rFonts w:ascii="Times New Roman" w:hAnsi="Times New Roman"/>
                <w:sz w:val="28"/>
                <w:szCs w:val="28"/>
              </w:rPr>
              <w:t xml:space="preserve"> магистральной сети»</w:t>
            </w:r>
            <w:r w:rsidR="00A53C55">
              <w:rPr>
                <w:rFonts w:ascii="Times New Roman" w:hAnsi="Times New Roman"/>
                <w:sz w:val="28"/>
                <w:szCs w:val="28"/>
              </w:rPr>
              <w:t>,</w:t>
            </w:r>
            <w:r w:rsidR="00A53C55" w:rsidRPr="00595F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D7273">
              <w:rPr>
                <w:rFonts w:ascii="Times New Roman" w:hAnsi="Times New Roman"/>
                <w:sz w:val="28"/>
                <w:szCs w:val="28"/>
                <w:lang w:val="kk-KZ"/>
              </w:rPr>
              <w:t>Оналбек Н.Б.</w:t>
            </w:r>
          </w:p>
          <w:p w14:paraId="6D36B11A" w14:textId="77777777" w:rsidR="00605849" w:rsidRDefault="006B3BE6" w:rsidP="00D639AD">
            <w:pPr>
              <w:pStyle w:val="afc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639AD">
              <w:rPr>
                <w:rFonts w:ascii="Times New Roman" w:hAnsi="Times New Roman"/>
                <w:b/>
                <w:sz w:val="28"/>
                <w:szCs w:val="28"/>
              </w:rPr>
              <w:t>Независимый</w:t>
            </w:r>
            <w:r w:rsidR="000F5B2D" w:rsidRPr="00D639AD">
              <w:rPr>
                <w:rFonts w:ascii="Times New Roman" w:hAnsi="Times New Roman"/>
                <w:b/>
                <w:sz w:val="28"/>
                <w:szCs w:val="28"/>
              </w:rPr>
              <w:t xml:space="preserve"> наблюдател</w:t>
            </w:r>
            <w:r w:rsidRPr="00D639AD"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="000F5B2D" w:rsidRPr="00D639AD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599A4A8F" w14:textId="77777777" w:rsidR="00924877" w:rsidRDefault="00924877" w:rsidP="00D639AD">
            <w:pPr>
              <w:pStyle w:val="afc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F2B2DEA" w14:textId="77777777" w:rsidR="00924877" w:rsidRPr="00924877" w:rsidRDefault="00924877" w:rsidP="00D639AD">
            <w:pPr>
              <w:pStyle w:val="afc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52D807C" w14:textId="1CD71E9C" w:rsidR="00924877" w:rsidRDefault="00924877" w:rsidP="00D639AD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Джаимбаев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Р.К.  -  Эксперт 1-категории отдела по защите прав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</w:t>
            </w:r>
            <w:r w:rsidR="00C3007E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предпринимателей и снижению административных</w:t>
            </w:r>
          </w:p>
          <w:p w14:paraId="7C2D6E05" w14:textId="0BE92E5B" w:rsidR="00924877" w:rsidRPr="00924877" w:rsidRDefault="00924877" w:rsidP="00D639AD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</w:t>
            </w:r>
            <w:r w:rsidR="00C300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барьеров НПП РК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Атамекен</w:t>
            </w:r>
            <w:proofErr w:type="spellEnd"/>
            <w:r w:rsidR="00C3007E">
              <w:rPr>
                <w:rFonts w:ascii="Times New Roman" w:hAnsi="Times New Roman"/>
                <w:sz w:val="28"/>
                <w:szCs w:val="28"/>
              </w:rPr>
              <w:t>.</w:t>
            </w:r>
            <w:bookmarkStart w:id="2" w:name="_GoBack"/>
            <w:bookmarkEnd w:id="2"/>
          </w:p>
        </w:tc>
      </w:tr>
      <w:tr w:rsidR="000F5B2D" w:rsidRPr="00DB10A8" w14:paraId="3F5A2C0E" w14:textId="77777777" w:rsidTr="009D096D">
        <w:trPr>
          <w:trHeight w:val="852"/>
        </w:trPr>
        <w:tc>
          <w:tcPr>
            <w:tcW w:w="2802" w:type="dxa"/>
            <w:shd w:val="clear" w:color="auto" w:fill="auto"/>
          </w:tcPr>
          <w:p w14:paraId="129C2FF4" w14:textId="3E2D117E" w:rsidR="000F5B2D" w:rsidRPr="007D7273" w:rsidRDefault="000F5B2D" w:rsidP="005278C7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  <w:shd w:val="clear" w:color="auto" w:fill="auto"/>
          </w:tcPr>
          <w:p w14:paraId="0CE85552" w14:textId="1625AB65" w:rsidR="000F5B2D" w:rsidRPr="007D7273" w:rsidRDefault="000F5B2D" w:rsidP="005278C7">
            <w:pPr>
              <w:pStyle w:val="afc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6494" w:type="dxa"/>
            <w:shd w:val="clear" w:color="auto" w:fill="auto"/>
          </w:tcPr>
          <w:p w14:paraId="481DEEAD" w14:textId="045D9B91" w:rsidR="000F5B2D" w:rsidRPr="007D7273" w:rsidRDefault="000F5B2D" w:rsidP="00EF6F3B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</w:tbl>
    <w:p w14:paraId="0158DA53" w14:textId="77777777" w:rsidR="007C25F6" w:rsidRPr="00DB10A8" w:rsidRDefault="007C25F6" w:rsidP="00F10025">
      <w:pPr>
        <w:pStyle w:val="afc"/>
        <w:jc w:val="center"/>
        <w:rPr>
          <w:rFonts w:ascii="Times New Roman" w:hAnsi="Times New Roman"/>
          <w:sz w:val="28"/>
          <w:szCs w:val="28"/>
        </w:rPr>
      </w:pPr>
    </w:p>
    <w:sectPr w:rsidR="007C25F6" w:rsidRPr="00DB10A8" w:rsidSect="00A83CB5">
      <w:headerReference w:type="default" r:id="rId9"/>
      <w:footerReference w:type="default" r:id="rId10"/>
      <w:type w:val="continuous"/>
      <w:pgSz w:w="11906" w:h="16838" w:code="9"/>
      <w:pgMar w:top="1418" w:right="851" w:bottom="1418" w:left="1418" w:header="794" w:footer="79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6166AB" w14:textId="77777777" w:rsidR="00875001" w:rsidRDefault="00875001">
      <w:r>
        <w:separator/>
      </w:r>
    </w:p>
  </w:endnote>
  <w:endnote w:type="continuationSeparator" w:id="0">
    <w:p w14:paraId="06FA24C7" w14:textId="77777777" w:rsidR="00875001" w:rsidRDefault="00875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32F414" w14:textId="77777777" w:rsidR="00D639AD" w:rsidRDefault="00D639AD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C3007E">
      <w:rPr>
        <w:noProof/>
      </w:rPr>
      <w:t>2</w:t>
    </w:r>
    <w:r>
      <w:fldChar w:fldCharType="end"/>
    </w:r>
  </w:p>
  <w:p w14:paraId="31CA68E0" w14:textId="77777777" w:rsidR="00D639AD" w:rsidRDefault="00D639A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DED5C6" w14:textId="77777777" w:rsidR="00875001" w:rsidRDefault="00875001">
      <w:r>
        <w:separator/>
      </w:r>
    </w:p>
  </w:footnote>
  <w:footnote w:type="continuationSeparator" w:id="0">
    <w:p w14:paraId="57F7DE34" w14:textId="77777777" w:rsidR="00875001" w:rsidRDefault="008750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60D84" w14:textId="77777777" w:rsidR="007B3200" w:rsidRDefault="007B320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3007E">
      <w:rPr>
        <w:noProof/>
      </w:rPr>
      <w:t>2</w:t>
    </w:r>
    <w:r>
      <w:fldChar w:fldCharType="end"/>
    </w:r>
  </w:p>
  <w:p w14:paraId="60412CA2" w14:textId="77777777" w:rsidR="00750CAA" w:rsidRDefault="00750CA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E2AA6"/>
    <w:multiLevelType w:val="multilevel"/>
    <w:tmpl w:val="C930DF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4DA56F4"/>
    <w:multiLevelType w:val="multilevel"/>
    <w:tmpl w:val="746024D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928" w:hanging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">
    <w:nsid w:val="0541518A"/>
    <w:multiLevelType w:val="multilevel"/>
    <w:tmpl w:val="B0EE08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10"/>
        </w:tabs>
        <w:ind w:left="20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00"/>
        </w:tabs>
        <w:ind w:left="2400" w:hanging="2160"/>
      </w:pPr>
      <w:rPr>
        <w:rFonts w:hint="default"/>
      </w:rPr>
    </w:lvl>
  </w:abstractNum>
  <w:abstractNum w:abstractNumId="3">
    <w:nsid w:val="0923243A"/>
    <w:multiLevelType w:val="multilevel"/>
    <w:tmpl w:val="64D0079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4" w:firstLine="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0BF85A53"/>
    <w:multiLevelType w:val="hybridMultilevel"/>
    <w:tmpl w:val="77E29DEE"/>
    <w:lvl w:ilvl="0" w:tplc="C93E060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8C26FA">
      <w:start w:val="1"/>
      <w:numFmt w:val="bullet"/>
      <w:pStyle w:val="a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9175BF"/>
    <w:multiLevelType w:val="multilevel"/>
    <w:tmpl w:val="4D7CE43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Arial"/>
      </w:rPr>
    </w:lvl>
    <w:lvl w:ilvl="2">
      <w:start w:val="1"/>
      <w:numFmt w:val="decimal"/>
      <w:suff w:val="space"/>
      <w:lvlText w:val="%1.%2.%3."/>
      <w:lvlJc w:val="left"/>
      <w:pPr>
        <w:ind w:left="72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0755698"/>
    <w:multiLevelType w:val="multilevel"/>
    <w:tmpl w:val="F2DC7CF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07D24D0"/>
    <w:multiLevelType w:val="multilevel"/>
    <w:tmpl w:val="274E55D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none"/>
      <w:lvlText w:val="2.4.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77D0F93"/>
    <w:multiLevelType w:val="multilevel"/>
    <w:tmpl w:val="630E8F5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2AB46AE5"/>
    <w:multiLevelType w:val="hybridMultilevel"/>
    <w:tmpl w:val="67FCB44A"/>
    <w:lvl w:ilvl="0" w:tplc="C93E060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F6033B"/>
    <w:multiLevelType w:val="multilevel"/>
    <w:tmpl w:val="274E55D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none"/>
      <w:lvlText w:val="2.4.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16F3131"/>
    <w:multiLevelType w:val="hybridMultilevel"/>
    <w:tmpl w:val="C3E6C6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913AF9"/>
    <w:multiLevelType w:val="multilevel"/>
    <w:tmpl w:val="C9ECE82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  <w:color w:val="auto"/>
      </w:rPr>
    </w:lvl>
  </w:abstractNum>
  <w:abstractNum w:abstractNumId="13">
    <w:nsid w:val="32286A4A"/>
    <w:multiLevelType w:val="hybridMultilevel"/>
    <w:tmpl w:val="ED3A54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8B29C7"/>
    <w:multiLevelType w:val="multilevel"/>
    <w:tmpl w:val="D4007CD6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hint="default"/>
      </w:rPr>
    </w:lvl>
  </w:abstractNum>
  <w:abstractNum w:abstractNumId="15">
    <w:nsid w:val="36150B1F"/>
    <w:multiLevelType w:val="multilevel"/>
    <w:tmpl w:val="F2DC7CF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3B555CB8"/>
    <w:multiLevelType w:val="hybridMultilevel"/>
    <w:tmpl w:val="8A6CB2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682E71"/>
    <w:multiLevelType w:val="hybridMultilevel"/>
    <w:tmpl w:val="E7A2E630"/>
    <w:lvl w:ilvl="0" w:tplc="460C8A16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3717A1"/>
    <w:multiLevelType w:val="hybridMultilevel"/>
    <w:tmpl w:val="851627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2126391"/>
    <w:multiLevelType w:val="multilevel"/>
    <w:tmpl w:val="89E246B4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4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44DB4A52"/>
    <w:multiLevelType w:val="multilevel"/>
    <w:tmpl w:val="274E55D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none"/>
      <w:lvlText w:val="2.4.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6474D3A"/>
    <w:multiLevelType w:val="hybridMultilevel"/>
    <w:tmpl w:val="C6BA63A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46C3663E"/>
    <w:multiLevelType w:val="hybridMultilevel"/>
    <w:tmpl w:val="78FA84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49465253"/>
    <w:multiLevelType w:val="multilevel"/>
    <w:tmpl w:val="E16C6DF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495C22AD"/>
    <w:multiLevelType w:val="multilevel"/>
    <w:tmpl w:val="E9B8E71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4ADE6EE7"/>
    <w:multiLevelType w:val="multilevel"/>
    <w:tmpl w:val="746024D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928" w:hanging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6">
    <w:nsid w:val="4B1C3C17"/>
    <w:multiLevelType w:val="hybridMultilevel"/>
    <w:tmpl w:val="DA3EF69C"/>
    <w:lvl w:ilvl="0" w:tplc="C95C73C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EA4337A"/>
    <w:multiLevelType w:val="hybridMultilevel"/>
    <w:tmpl w:val="B9129D7E"/>
    <w:lvl w:ilvl="0" w:tplc="5E1CC3BC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5F3173"/>
    <w:multiLevelType w:val="hybridMultilevel"/>
    <w:tmpl w:val="90D232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2763CA1"/>
    <w:multiLevelType w:val="multilevel"/>
    <w:tmpl w:val="3C8C1B0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2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5A8D11E9"/>
    <w:multiLevelType w:val="multilevel"/>
    <w:tmpl w:val="8A70911C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5B9E09E2"/>
    <w:multiLevelType w:val="multilevel"/>
    <w:tmpl w:val="B720C6A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10"/>
        </w:tabs>
        <w:ind w:left="20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00"/>
        </w:tabs>
        <w:ind w:left="2400" w:hanging="2160"/>
      </w:pPr>
      <w:rPr>
        <w:rFonts w:hint="default"/>
      </w:rPr>
    </w:lvl>
  </w:abstractNum>
  <w:abstractNum w:abstractNumId="32">
    <w:nsid w:val="5CEE727C"/>
    <w:multiLevelType w:val="multilevel"/>
    <w:tmpl w:val="3EC2F8AE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4.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5D901E6A"/>
    <w:multiLevelType w:val="multilevel"/>
    <w:tmpl w:val="6E9851BA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4.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6378309A"/>
    <w:multiLevelType w:val="hybridMultilevel"/>
    <w:tmpl w:val="7DE09978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5">
    <w:nsid w:val="6E656BD1"/>
    <w:multiLevelType w:val="hybridMultilevel"/>
    <w:tmpl w:val="8182BB18"/>
    <w:lvl w:ilvl="0" w:tplc="A8069A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406544B"/>
    <w:multiLevelType w:val="multilevel"/>
    <w:tmpl w:val="C9ECE82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  <w:color w:val="auto"/>
      </w:rPr>
    </w:lvl>
  </w:abstractNum>
  <w:abstractNum w:abstractNumId="37">
    <w:nsid w:val="7AEE565D"/>
    <w:multiLevelType w:val="multilevel"/>
    <w:tmpl w:val="1138E586"/>
    <w:lvl w:ilvl="0">
      <w:start w:val="1"/>
      <w:numFmt w:val="decimal"/>
      <w:lvlText w:val="%1.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-54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%4.%2.%3.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8">
    <w:nsid w:val="7B6703FF"/>
    <w:multiLevelType w:val="hybridMultilevel"/>
    <w:tmpl w:val="1D3494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14"/>
  </w:num>
  <w:num w:numId="6">
    <w:abstractNumId w:val="25"/>
  </w:num>
  <w:num w:numId="7">
    <w:abstractNumId w:val="22"/>
  </w:num>
  <w:num w:numId="8">
    <w:abstractNumId w:val="4"/>
  </w:num>
  <w:num w:numId="9">
    <w:abstractNumId w:val="9"/>
  </w:num>
  <w:num w:numId="10">
    <w:abstractNumId w:val="36"/>
  </w:num>
  <w:num w:numId="11">
    <w:abstractNumId w:val="24"/>
  </w:num>
  <w:num w:numId="12">
    <w:abstractNumId w:val="11"/>
  </w:num>
  <w:num w:numId="13">
    <w:abstractNumId w:val="21"/>
  </w:num>
  <w:num w:numId="14">
    <w:abstractNumId w:val="13"/>
  </w:num>
  <w:num w:numId="15">
    <w:abstractNumId w:val="38"/>
  </w:num>
  <w:num w:numId="16">
    <w:abstractNumId w:val="23"/>
  </w:num>
  <w:num w:numId="17">
    <w:abstractNumId w:val="31"/>
  </w:num>
  <w:num w:numId="18">
    <w:abstractNumId w:val="0"/>
  </w:num>
  <w:num w:numId="19">
    <w:abstractNumId w:val="26"/>
  </w:num>
  <w:num w:numId="20">
    <w:abstractNumId w:val="7"/>
  </w:num>
  <w:num w:numId="21">
    <w:abstractNumId w:val="12"/>
  </w:num>
  <w:num w:numId="22">
    <w:abstractNumId w:val="15"/>
  </w:num>
  <w:num w:numId="23">
    <w:abstractNumId w:val="6"/>
  </w:num>
  <w:num w:numId="24">
    <w:abstractNumId w:val="30"/>
  </w:num>
  <w:num w:numId="25">
    <w:abstractNumId w:val="32"/>
  </w:num>
  <w:num w:numId="26">
    <w:abstractNumId w:val="33"/>
  </w:num>
  <w:num w:numId="27">
    <w:abstractNumId w:val="20"/>
  </w:num>
  <w:num w:numId="28">
    <w:abstractNumId w:val="10"/>
  </w:num>
  <w:num w:numId="29">
    <w:abstractNumId w:val="16"/>
  </w:num>
  <w:num w:numId="30">
    <w:abstractNumId w:val="28"/>
  </w:num>
  <w:num w:numId="31">
    <w:abstractNumId w:val="18"/>
  </w:num>
  <w:num w:numId="32">
    <w:abstractNumId w:val="2"/>
  </w:num>
  <w:num w:numId="33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1"/>
  </w:num>
  <w:num w:numId="36">
    <w:abstractNumId w:val="8"/>
  </w:num>
  <w:num w:numId="37">
    <w:abstractNumId w:val="29"/>
  </w:num>
  <w:num w:numId="38">
    <w:abstractNumId w:val="17"/>
  </w:num>
  <w:num w:numId="39">
    <w:abstractNumId w:val="27"/>
  </w:num>
  <w:num w:numId="40">
    <w:abstractNumId w:val="3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B63"/>
    <w:rsid w:val="00001743"/>
    <w:rsid w:val="0000214B"/>
    <w:rsid w:val="00003368"/>
    <w:rsid w:val="00003F82"/>
    <w:rsid w:val="00006883"/>
    <w:rsid w:val="00012C4E"/>
    <w:rsid w:val="0001379B"/>
    <w:rsid w:val="00014CCA"/>
    <w:rsid w:val="00015020"/>
    <w:rsid w:val="000240C9"/>
    <w:rsid w:val="00024904"/>
    <w:rsid w:val="00024D23"/>
    <w:rsid w:val="00024EBE"/>
    <w:rsid w:val="000254B1"/>
    <w:rsid w:val="0002699A"/>
    <w:rsid w:val="00026AF4"/>
    <w:rsid w:val="00026BA1"/>
    <w:rsid w:val="0002738C"/>
    <w:rsid w:val="000318C6"/>
    <w:rsid w:val="00032A08"/>
    <w:rsid w:val="00036503"/>
    <w:rsid w:val="00037642"/>
    <w:rsid w:val="00040807"/>
    <w:rsid w:val="00041423"/>
    <w:rsid w:val="000415D6"/>
    <w:rsid w:val="0004335D"/>
    <w:rsid w:val="0004369F"/>
    <w:rsid w:val="00046FC9"/>
    <w:rsid w:val="00050AC1"/>
    <w:rsid w:val="000516E4"/>
    <w:rsid w:val="00051D16"/>
    <w:rsid w:val="000545DD"/>
    <w:rsid w:val="00054BD3"/>
    <w:rsid w:val="00056455"/>
    <w:rsid w:val="00056A8E"/>
    <w:rsid w:val="000600BA"/>
    <w:rsid w:val="00060930"/>
    <w:rsid w:val="00060AF3"/>
    <w:rsid w:val="0006270C"/>
    <w:rsid w:val="00065C50"/>
    <w:rsid w:val="000664AD"/>
    <w:rsid w:val="000675E0"/>
    <w:rsid w:val="00071C02"/>
    <w:rsid w:val="000742A7"/>
    <w:rsid w:val="00074327"/>
    <w:rsid w:val="00076BFB"/>
    <w:rsid w:val="00077902"/>
    <w:rsid w:val="00077B01"/>
    <w:rsid w:val="00077DF2"/>
    <w:rsid w:val="00081884"/>
    <w:rsid w:val="000845FB"/>
    <w:rsid w:val="0008468F"/>
    <w:rsid w:val="00084B3A"/>
    <w:rsid w:val="00085341"/>
    <w:rsid w:val="000865C4"/>
    <w:rsid w:val="000870BB"/>
    <w:rsid w:val="00087487"/>
    <w:rsid w:val="00087B89"/>
    <w:rsid w:val="00087C5F"/>
    <w:rsid w:val="00090273"/>
    <w:rsid w:val="0009037E"/>
    <w:rsid w:val="00090D57"/>
    <w:rsid w:val="000917D6"/>
    <w:rsid w:val="00092D15"/>
    <w:rsid w:val="00092D8F"/>
    <w:rsid w:val="00093779"/>
    <w:rsid w:val="000A1D98"/>
    <w:rsid w:val="000A328C"/>
    <w:rsid w:val="000A3DB8"/>
    <w:rsid w:val="000A4381"/>
    <w:rsid w:val="000A4D3E"/>
    <w:rsid w:val="000A568E"/>
    <w:rsid w:val="000A5A6A"/>
    <w:rsid w:val="000A60A6"/>
    <w:rsid w:val="000A648D"/>
    <w:rsid w:val="000A6F58"/>
    <w:rsid w:val="000A78E4"/>
    <w:rsid w:val="000B0076"/>
    <w:rsid w:val="000B033B"/>
    <w:rsid w:val="000B086B"/>
    <w:rsid w:val="000B16AC"/>
    <w:rsid w:val="000B17D3"/>
    <w:rsid w:val="000B3061"/>
    <w:rsid w:val="000B5BE3"/>
    <w:rsid w:val="000B5DD2"/>
    <w:rsid w:val="000B79AF"/>
    <w:rsid w:val="000C53EF"/>
    <w:rsid w:val="000C5657"/>
    <w:rsid w:val="000C5A4F"/>
    <w:rsid w:val="000C6782"/>
    <w:rsid w:val="000C75FA"/>
    <w:rsid w:val="000D0316"/>
    <w:rsid w:val="000D0F4B"/>
    <w:rsid w:val="000D1391"/>
    <w:rsid w:val="000D1565"/>
    <w:rsid w:val="000D1BBD"/>
    <w:rsid w:val="000D2FBE"/>
    <w:rsid w:val="000D540F"/>
    <w:rsid w:val="000D5FD3"/>
    <w:rsid w:val="000D5FDA"/>
    <w:rsid w:val="000E0427"/>
    <w:rsid w:val="000E3232"/>
    <w:rsid w:val="000E37EF"/>
    <w:rsid w:val="000E38A4"/>
    <w:rsid w:val="000E503C"/>
    <w:rsid w:val="000E505D"/>
    <w:rsid w:val="000E5367"/>
    <w:rsid w:val="000E78E5"/>
    <w:rsid w:val="000F0472"/>
    <w:rsid w:val="000F134A"/>
    <w:rsid w:val="000F18C2"/>
    <w:rsid w:val="000F3592"/>
    <w:rsid w:val="000F5B2D"/>
    <w:rsid w:val="001016A0"/>
    <w:rsid w:val="00102668"/>
    <w:rsid w:val="001042F0"/>
    <w:rsid w:val="00105BF8"/>
    <w:rsid w:val="00110394"/>
    <w:rsid w:val="00110F91"/>
    <w:rsid w:val="00112CFA"/>
    <w:rsid w:val="001136E7"/>
    <w:rsid w:val="001166FF"/>
    <w:rsid w:val="001208B2"/>
    <w:rsid w:val="00121B96"/>
    <w:rsid w:val="00122C05"/>
    <w:rsid w:val="001230EF"/>
    <w:rsid w:val="00123B51"/>
    <w:rsid w:val="00124212"/>
    <w:rsid w:val="00124891"/>
    <w:rsid w:val="0012712F"/>
    <w:rsid w:val="00127E04"/>
    <w:rsid w:val="00127EC7"/>
    <w:rsid w:val="001302DD"/>
    <w:rsid w:val="00131630"/>
    <w:rsid w:val="00134468"/>
    <w:rsid w:val="0013522C"/>
    <w:rsid w:val="0013552A"/>
    <w:rsid w:val="001367FD"/>
    <w:rsid w:val="0014040C"/>
    <w:rsid w:val="001421F8"/>
    <w:rsid w:val="00143125"/>
    <w:rsid w:val="001445EA"/>
    <w:rsid w:val="00145910"/>
    <w:rsid w:val="00145E53"/>
    <w:rsid w:val="001463EF"/>
    <w:rsid w:val="001479C9"/>
    <w:rsid w:val="001517ED"/>
    <w:rsid w:val="00151AA0"/>
    <w:rsid w:val="001521F5"/>
    <w:rsid w:val="00152303"/>
    <w:rsid w:val="00152D24"/>
    <w:rsid w:val="00154B92"/>
    <w:rsid w:val="00161CC1"/>
    <w:rsid w:val="0016306E"/>
    <w:rsid w:val="0016337E"/>
    <w:rsid w:val="001636C4"/>
    <w:rsid w:val="001649A2"/>
    <w:rsid w:val="0016629A"/>
    <w:rsid w:val="00167365"/>
    <w:rsid w:val="00170E9F"/>
    <w:rsid w:val="00171E12"/>
    <w:rsid w:val="00177F9E"/>
    <w:rsid w:val="00180694"/>
    <w:rsid w:val="00181E50"/>
    <w:rsid w:val="00181F4D"/>
    <w:rsid w:val="00182A51"/>
    <w:rsid w:val="00183289"/>
    <w:rsid w:val="00183A41"/>
    <w:rsid w:val="00183C04"/>
    <w:rsid w:val="0018593E"/>
    <w:rsid w:val="001862FD"/>
    <w:rsid w:val="001863D7"/>
    <w:rsid w:val="001864C1"/>
    <w:rsid w:val="00186B1C"/>
    <w:rsid w:val="00191360"/>
    <w:rsid w:val="0019219D"/>
    <w:rsid w:val="00193539"/>
    <w:rsid w:val="001976F9"/>
    <w:rsid w:val="001A0161"/>
    <w:rsid w:val="001A017C"/>
    <w:rsid w:val="001A0B1D"/>
    <w:rsid w:val="001A26BB"/>
    <w:rsid w:val="001A31B6"/>
    <w:rsid w:val="001A56DC"/>
    <w:rsid w:val="001A649C"/>
    <w:rsid w:val="001B167E"/>
    <w:rsid w:val="001B2D6A"/>
    <w:rsid w:val="001B3EEE"/>
    <w:rsid w:val="001B4C0E"/>
    <w:rsid w:val="001B6EC4"/>
    <w:rsid w:val="001C0130"/>
    <w:rsid w:val="001C16DF"/>
    <w:rsid w:val="001C2151"/>
    <w:rsid w:val="001C22DD"/>
    <w:rsid w:val="001C2C11"/>
    <w:rsid w:val="001C3361"/>
    <w:rsid w:val="001C38C3"/>
    <w:rsid w:val="001C4435"/>
    <w:rsid w:val="001C4B64"/>
    <w:rsid w:val="001C4B99"/>
    <w:rsid w:val="001C5A44"/>
    <w:rsid w:val="001C5AFC"/>
    <w:rsid w:val="001C608D"/>
    <w:rsid w:val="001C6847"/>
    <w:rsid w:val="001C6982"/>
    <w:rsid w:val="001C7430"/>
    <w:rsid w:val="001C7AF8"/>
    <w:rsid w:val="001C7FF3"/>
    <w:rsid w:val="001D05E8"/>
    <w:rsid w:val="001D0DF2"/>
    <w:rsid w:val="001D1DBA"/>
    <w:rsid w:val="001D36F7"/>
    <w:rsid w:val="001D4544"/>
    <w:rsid w:val="001D475C"/>
    <w:rsid w:val="001D68BC"/>
    <w:rsid w:val="001E05E3"/>
    <w:rsid w:val="001E0BA2"/>
    <w:rsid w:val="001E3493"/>
    <w:rsid w:val="001E36E1"/>
    <w:rsid w:val="001E3F67"/>
    <w:rsid w:val="001E55EB"/>
    <w:rsid w:val="001E5771"/>
    <w:rsid w:val="001E57FA"/>
    <w:rsid w:val="001E64B4"/>
    <w:rsid w:val="001E6A67"/>
    <w:rsid w:val="001E6B76"/>
    <w:rsid w:val="001F1100"/>
    <w:rsid w:val="001F2635"/>
    <w:rsid w:val="001F45A3"/>
    <w:rsid w:val="001F4BC6"/>
    <w:rsid w:val="001F4F73"/>
    <w:rsid w:val="001F6179"/>
    <w:rsid w:val="001F66B0"/>
    <w:rsid w:val="001F7266"/>
    <w:rsid w:val="0020156F"/>
    <w:rsid w:val="00201683"/>
    <w:rsid w:val="00201CA0"/>
    <w:rsid w:val="00202D3D"/>
    <w:rsid w:val="00203672"/>
    <w:rsid w:val="00203C3B"/>
    <w:rsid w:val="00205F2F"/>
    <w:rsid w:val="002068DD"/>
    <w:rsid w:val="00207804"/>
    <w:rsid w:val="002101C5"/>
    <w:rsid w:val="002110D9"/>
    <w:rsid w:val="0021142B"/>
    <w:rsid w:val="002117BB"/>
    <w:rsid w:val="00212A8A"/>
    <w:rsid w:val="00213623"/>
    <w:rsid w:val="002177AD"/>
    <w:rsid w:val="0021784B"/>
    <w:rsid w:val="00221039"/>
    <w:rsid w:val="0022251B"/>
    <w:rsid w:val="00223E17"/>
    <w:rsid w:val="00225040"/>
    <w:rsid w:val="00226EDA"/>
    <w:rsid w:val="002315FE"/>
    <w:rsid w:val="00232A0E"/>
    <w:rsid w:val="00233649"/>
    <w:rsid w:val="0023607B"/>
    <w:rsid w:val="0023785D"/>
    <w:rsid w:val="00240286"/>
    <w:rsid w:val="0024153B"/>
    <w:rsid w:val="00244D45"/>
    <w:rsid w:val="00246BCE"/>
    <w:rsid w:val="00247BCF"/>
    <w:rsid w:val="00250068"/>
    <w:rsid w:val="002505BD"/>
    <w:rsid w:val="00250DC1"/>
    <w:rsid w:val="00250E2B"/>
    <w:rsid w:val="00251BA2"/>
    <w:rsid w:val="0026022D"/>
    <w:rsid w:val="0026262C"/>
    <w:rsid w:val="00263B52"/>
    <w:rsid w:val="00265124"/>
    <w:rsid w:val="00267776"/>
    <w:rsid w:val="002677A8"/>
    <w:rsid w:val="00267F90"/>
    <w:rsid w:val="0027039E"/>
    <w:rsid w:val="002710BE"/>
    <w:rsid w:val="00273A1C"/>
    <w:rsid w:val="002742BB"/>
    <w:rsid w:val="002758AC"/>
    <w:rsid w:val="00275E1C"/>
    <w:rsid w:val="0027617A"/>
    <w:rsid w:val="00276488"/>
    <w:rsid w:val="0027748A"/>
    <w:rsid w:val="002806EE"/>
    <w:rsid w:val="00281795"/>
    <w:rsid w:val="00283768"/>
    <w:rsid w:val="002838B4"/>
    <w:rsid w:val="002838DB"/>
    <w:rsid w:val="00283A55"/>
    <w:rsid w:val="00287178"/>
    <w:rsid w:val="00287FA5"/>
    <w:rsid w:val="002900C4"/>
    <w:rsid w:val="002900E2"/>
    <w:rsid w:val="0029067B"/>
    <w:rsid w:val="002910B8"/>
    <w:rsid w:val="002915AA"/>
    <w:rsid w:val="00291B7B"/>
    <w:rsid w:val="00291CEF"/>
    <w:rsid w:val="00292130"/>
    <w:rsid w:val="00292B92"/>
    <w:rsid w:val="0029505D"/>
    <w:rsid w:val="002950C4"/>
    <w:rsid w:val="0029642D"/>
    <w:rsid w:val="00296F5A"/>
    <w:rsid w:val="0029752C"/>
    <w:rsid w:val="00297BD2"/>
    <w:rsid w:val="00297F15"/>
    <w:rsid w:val="002A118D"/>
    <w:rsid w:val="002A2ADC"/>
    <w:rsid w:val="002A2D0B"/>
    <w:rsid w:val="002A2E04"/>
    <w:rsid w:val="002A2E15"/>
    <w:rsid w:val="002A32D4"/>
    <w:rsid w:val="002A4EF5"/>
    <w:rsid w:val="002A581D"/>
    <w:rsid w:val="002B0023"/>
    <w:rsid w:val="002B0965"/>
    <w:rsid w:val="002B0DF9"/>
    <w:rsid w:val="002B1525"/>
    <w:rsid w:val="002B186F"/>
    <w:rsid w:val="002B5671"/>
    <w:rsid w:val="002B5C17"/>
    <w:rsid w:val="002B5E07"/>
    <w:rsid w:val="002B6524"/>
    <w:rsid w:val="002B7043"/>
    <w:rsid w:val="002B73F0"/>
    <w:rsid w:val="002C2546"/>
    <w:rsid w:val="002C5094"/>
    <w:rsid w:val="002D042D"/>
    <w:rsid w:val="002D3387"/>
    <w:rsid w:val="002D370C"/>
    <w:rsid w:val="002D623A"/>
    <w:rsid w:val="002D6518"/>
    <w:rsid w:val="002E049F"/>
    <w:rsid w:val="002E14D0"/>
    <w:rsid w:val="002E1D63"/>
    <w:rsid w:val="002E22E0"/>
    <w:rsid w:val="002E24D1"/>
    <w:rsid w:val="002E35B2"/>
    <w:rsid w:val="002E3CB4"/>
    <w:rsid w:val="002E4DA4"/>
    <w:rsid w:val="002E4FBA"/>
    <w:rsid w:val="002E5101"/>
    <w:rsid w:val="002E60AD"/>
    <w:rsid w:val="002E7D43"/>
    <w:rsid w:val="002F026F"/>
    <w:rsid w:val="002F05F2"/>
    <w:rsid w:val="002F0F0E"/>
    <w:rsid w:val="002F1044"/>
    <w:rsid w:val="002F116E"/>
    <w:rsid w:val="002F1BAB"/>
    <w:rsid w:val="002F1CA9"/>
    <w:rsid w:val="002F297E"/>
    <w:rsid w:val="002F3D5E"/>
    <w:rsid w:val="002F5132"/>
    <w:rsid w:val="002F5B4B"/>
    <w:rsid w:val="002F66EF"/>
    <w:rsid w:val="003006F0"/>
    <w:rsid w:val="00300889"/>
    <w:rsid w:val="00301843"/>
    <w:rsid w:val="003021BD"/>
    <w:rsid w:val="003044C3"/>
    <w:rsid w:val="00304F68"/>
    <w:rsid w:val="003060A9"/>
    <w:rsid w:val="00307B63"/>
    <w:rsid w:val="00307CFC"/>
    <w:rsid w:val="003103A6"/>
    <w:rsid w:val="00310CAA"/>
    <w:rsid w:val="00311AEA"/>
    <w:rsid w:val="00311EE2"/>
    <w:rsid w:val="00312436"/>
    <w:rsid w:val="00314200"/>
    <w:rsid w:val="003148D3"/>
    <w:rsid w:val="00316EE8"/>
    <w:rsid w:val="003200B1"/>
    <w:rsid w:val="00320112"/>
    <w:rsid w:val="003218EA"/>
    <w:rsid w:val="00321E92"/>
    <w:rsid w:val="00322773"/>
    <w:rsid w:val="00322AB4"/>
    <w:rsid w:val="00324B48"/>
    <w:rsid w:val="00326DFD"/>
    <w:rsid w:val="00327972"/>
    <w:rsid w:val="00327C4F"/>
    <w:rsid w:val="00327E25"/>
    <w:rsid w:val="00331E38"/>
    <w:rsid w:val="00332E46"/>
    <w:rsid w:val="003332D7"/>
    <w:rsid w:val="0033527D"/>
    <w:rsid w:val="003358DF"/>
    <w:rsid w:val="00336791"/>
    <w:rsid w:val="0034049E"/>
    <w:rsid w:val="0034097F"/>
    <w:rsid w:val="00340FC1"/>
    <w:rsid w:val="00341F85"/>
    <w:rsid w:val="0034202D"/>
    <w:rsid w:val="0034379C"/>
    <w:rsid w:val="00343B90"/>
    <w:rsid w:val="00343D52"/>
    <w:rsid w:val="00343E4F"/>
    <w:rsid w:val="003466CB"/>
    <w:rsid w:val="003467D9"/>
    <w:rsid w:val="0034758D"/>
    <w:rsid w:val="003504F3"/>
    <w:rsid w:val="0035119D"/>
    <w:rsid w:val="00353914"/>
    <w:rsid w:val="00354071"/>
    <w:rsid w:val="00354458"/>
    <w:rsid w:val="003548A9"/>
    <w:rsid w:val="00355090"/>
    <w:rsid w:val="00355C17"/>
    <w:rsid w:val="003567D3"/>
    <w:rsid w:val="00357976"/>
    <w:rsid w:val="0036008C"/>
    <w:rsid w:val="00360C80"/>
    <w:rsid w:val="00361019"/>
    <w:rsid w:val="00366803"/>
    <w:rsid w:val="0036692E"/>
    <w:rsid w:val="003675B5"/>
    <w:rsid w:val="00367B6F"/>
    <w:rsid w:val="0037046E"/>
    <w:rsid w:val="00370BB8"/>
    <w:rsid w:val="00373082"/>
    <w:rsid w:val="0037316F"/>
    <w:rsid w:val="00373C53"/>
    <w:rsid w:val="00373FF9"/>
    <w:rsid w:val="003743E4"/>
    <w:rsid w:val="00375D68"/>
    <w:rsid w:val="00375EE0"/>
    <w:rsid w:val="00377343"/>
    <w:rsid w:val="00380D2E"/>
    <w:rsid w:val="00382FBD"/>
    <w:rsid w:val="003857FE"/>
    <w:rsid w:val="00386964"/>
    <w:rsid w:val="00387616"/>
    <w:rsid w:val="00390E83"/>
    <w:rsid w:val="0039215B"/>
    <w:rsid w:val="0039286D"/>
    <w:rsid w:val="00393CD8"/>
    <w:rsid w:val="00394A58"/>
    <w:rsid w:val="00395E41"/>
    <w:rsid w:val="00396204"/>
    <w:rsid w:val="00396388"/>
    <w:rsid w:val="00396B0D"/>
    <w:rsid w:val="00396DF2"/>
    <w:rsid w:val="00396E74"/>
    <w:rsid w:val="003974D7"/>
    <w:rsid w:val="003A0AEA"/>
    <w:rsid w:val="003A1AF7"/>
    <w:rsid w:val="003A32EF"/>
    <w:rsid w:val="003A3557"/>
    <w:rsid w:val="003A5499"/>
    <w:rsid w:val="003A7C39"/>
    <w:rsid w:val="003B0233"/>
    <w:rsid w:val="003B02AA"/>
    <w:rsid w:val="003B2C64"/>
    <w:rsid w:val="003B458F"/>
    <w:rsid w:val="003B4B8B"/>
    <w:rsid w:val="003B51E2"/>
    <w:rsid w:val="003B524C"/>
    <w:rsid w:val="003B559C"/>
    <w:rsid w:val="003B57EE"/>
    <w:rsid w:val="003B7462"/>
    <w:rsid w:val="003B78A9"/>
    <w:rsid w:val="003C1668"/>
    <w:rsid w:val="003C2A5A"/>
    <w:rsid w:val="003C418F"/>
    <w:rsid w:val="003C5EC2"/>
    <w:rsid w:val="003C6485"/>
    <w:rsid w:val="003C726E"/>
    <w:rsid w:val="003D0CF3"/>
    <w:rsid w:val="003D0ED1"/>
    <w:rsid w:val="003D15FA"/>
    <w:rsid w:val="003D3580"/>
    <w:rsid w:val="003D6A21"/>
    <w:rsid w:val="003E0885"/>
    <w:rsid w:val="003E1191"/>
    <w:rsid w:val="003E14EC"/>
    <w:rsid w:val="003E6558"/>
    <w:rsid w:val="003F0664"/>
    <w:rsid w:val="003F09FB"/>
    <w:rsid w:val="003F6C43"/>
    <w:rsid w:val="003F6F71"/>
    <w:rsid w:val="003F796F"/>
    <w:rsid w:val="004002A7"/>
    <w:rsid w:val="0040185F"/>
    <w:rsid w:val="0040212B"/>
    <w:rsid w:val="004026DB"/>
    <w:rsid w:val="00402C33"/>
    <w:rsid w:val="00403416"/>
    <w:rsid w:val="00404061"/>
    <w:rsid w:val="00407F3D"/>
    <w:rsid w:val="00407FE3"/>
    <w:rsid w:val="00412A0F"/>
    <w:rsid w:val="004137A0"/>
    <w:rsid w:val="00414881"/>
    <w:rsid w:val="00414FDC"/>
    <w:rsid w:val="0041621B"/>
    <w:rsid w:val="00416C13"/>
    <w:rsid w:val="00420338"/>
    <w:rsid w:val="00420ECC"/>
    <w:rsid w:val="00421FCB"/>
    <w:rsid w:val="004232F9"/>
    <w:rsid w:val="004233A5"/>
    <w:rsid w:val="00425E77"/>
    <w:rsid w:val="004265A6"/>
    <w:rsid w:val="00426ECE"/>
    <w:rsid w:val="00426F6D"/>
    <w:rsid w:val="004270B9"/>
    <w:rsid w:val="00427771"/>
    <w:rsid w:val="00427A22"/>
    <w:rsid w:val="00427F9F"/>
    <w:rsid w:val="00430737"/>
    <w:rsid w:val="00432883"/>
    <w:rsid w:val="004367E2"/>
    <w:rsid w:val="004379E1"/>
    <w:rsid w:val="00440058"/>
    <w:rsid w:val="004401F1"/>
    <w:rsid w:val="00440627"/>
    <w:rsid w:val="004418CD"/>
    <w:rsid w:val="00441DB7"/>
    <w:rsid w:val="00443F46"/>
    <w:rsid w:val="00443F47"/>
    <w:rsid w:val="00444591"/>
    <w:rsid w:val="00445566"/>
    <w:rsid w:val="00446975"/>
    <w:rsid w:val="00446C08"/>
    <w:rsid w:val="0044785F"/>
    <w:rsid w:val="0045031E"/>
    <w:rsid w:val="00451359"/>
    <w:rsid w:val="00451478"/>
    <w:rsid w:val="00451A5A"/>
    <w:rsid w:val="00451ABC"/>
    <w:rsid w:val="00451E7F"/>
    <w:rsid w:val="00454052"/>
    <w:rsid w:val="004548C5"/>
    <w:rsid w:val="00454EBE"/>
    <w:rsid w:val="00455308"/>
    <w:rsid w:val="0045654E"/>
    <w:rsid w:val="00456B4B"/>
    <w:rsid w:val="00457BD1"/>
    <w:rsid w:val="0046025D"/>
    <w:rsid w:val="0046132F"/>
    <w:rsid w:val="00462035"/>
    <w:rsid w:val="00464DF3"/>
    <w:rsid w:val="00465894"/>
    <w:rsid w:val="004658C9"/>
    <w:rsid w:val="00465FC7"/>
    <w:rsid w:val="0046665B"/>
    <w:rsid w:val="004666F1"/>
    <w:rsid w:val="00467AA8"/>
    <w:rsid w:val="00467BC1"/>
    <w:rsid w:val="004725DB"/>
    <w:rsid w:val="00472AE6"/>
    <w:rsid w:val="004737A8"/>
    <w:rsid w:val="004746BE"/>
    <w:rsid w:val="00474F09"/>
    <w:rsid w:val="00476DB4"/>
    <w:rsid w:val="004775AC"/>
    <w:rsid w:val="00477BD4"/>
    <w:rsid w:val="00480959"/>
    <w:rsid w:val="0048466C"/>
    <w:rsid w:val="00484D39"/>
    <w:rsid w:val="00487C5C"/>
    <w:rsid w:val="00490F3E"/>
    <w:rsid w:val="0049135F"/>
    <w:rsid w:val="00493713"/>
    <w:rsid w:val="004961F2"/>
    <w:rsid w:val="00497CD7"/>
    <w:rsid w:val="004A05D4"/>
    <w:rsid w:val="004A14CA"/>
    <w:rsid w:val="004A2F87"/>
    <w:rsid w:val="004A3D03"/>
    <w:rsid w:val="004A4CA7"/>
    <w:rsid w:val="004A525B"/>
    <w:rsid w:val="004A5773"/>
    <w:rsid w:val="004A5937"/>
    <w:rsid w:val="004A602A"/>
    <w:rsid w:val="004A6266"/>
    <w:rsid w:val="004A6277"/>
    <w:rsid w:val="004A6F65"/>
    <w:rsid w:val="004B0F51"/>
    <w:rsid w:val="004B1A9B"/>
    <w:rsid w:val="004B2E3A"/>
    <w:rsid w:val="004B310E"/>
    <w:rsid w:val="004B698C"/>
    <w:rsid w:val="004B6B3C"/>
    <w:rsid w:val="004B6B8D"/>
    <w:rsid w:val="004B6DBA"/>
    <w:rsid w:val="004C254C"/>
    <w:rsid w:val="004C4839"/>
    <w:rsid w:val="004C4F2E"/>
    <w:rsid w:val="004C547F"/>
    <w:rsid w:val="004C6AB1"/>
    <w:rsid w:val="004C6CF5"/>
    <w:rsid w:val="004C6E6B"/>
    <w:rsid w:val="004C7808"/>
    <w:rsid w:val="004C785D"/>
    <w:rsid w:val="004C7DE2"/>
    <w:rsid w:val="004D0F28"/>
    <w:rsid w:val="004D1A2F"/>
    <w:rsid w:val="004D269A"/>
    <w:rsid w:val="004D2E57"/>
    <w:rsid w:val="004D3AAA"/>
    <w:rsid w:val="004D3E35"/>
    <w:rsid w:val="004D4ADE"/>
    <w:rsid w:val="004D5F8D"/>
    <w:rsid w:val="004D7C18"/>
    <w:rsid w:val="004D7DED"/>
    <w:rsid w:val="004E12D9"/>
    <w:rsid w:val="004E4014"/>
    <w:rsid w:val="004E4722"/>
    <w:rsid w:val="004F0BD0"/>
    <w:rsid w:val="004F125D"/>
    <w:rsid w:val="004F3450"/>
    <w:rsid w:val="004F5E3A"/>
    <w:rsid w:val="00500E2B"/>
    <w:rsid w:val="005069B4"/>
    <w:rsid w:val="00507F57"/>
    <w:rsid w:val="005119E5"/>
    <w:rsid w:val="00511DA0"/>
    <w:rsid w:val="00512FD0"/>
    <w:rsid w:val="0051330B"/>
    <w:rsid w:val="005148C8"/>
    <w:rsid w:val="00515302"/>
    <w:rsid w:val="00515FCE"/>
    <w:rsid w:val="0052177C"/>
    <w:rsid w:val="005223DF"/>
    <w:rsid w:val="005227DD"/>
    <w:rsid w:val="005278C7"/>
    <w:rsid w:val="00530656"/>
    <w:rsid w:val="005314A2"/>
    <w:rsid w:val="00532938"/>
    <w:rsid w:val="00532BB1"/>
    <w:rsid w:val="00533578"/>
    <w:rsid w:val="00533735"/>
    <w:rsid w:val="00534ABF"/>
    <w:rsid w:val="005365CB"/>
    <w:rsid w:val="0053725E"/>
    <w:rsid w:val="00541AA4"/>
    <w:rsid w:val="00541BFF"/>
    <w:rsid w:val="005420CD"/>
    <w:rsid w:val="00543486"/>
    <w:rsid w:val="005445AE"/>
    <w:rsid w:val="005468FE"/>
    <w:rsid w:val="005469E1"/>
    <w:rsid w:val="00546B8F"/>
    <w:rsid w:val="00547AF3"/>
    <w:rsid w:val="00550D68"/>
    <w:rsid w:val="00551655"/>
    <w:rsid w:val="00552CA4"/>
    <w:rsid w:val="00555E2C"/>
    <w:rsid w:val="00556653"/>
    <w:rsid w:val="00556979"/>
    <w:rsid w:val="00562D31"/>
    <w:rsid w:val="00563CF3"/>
    <w:rsid w:val="0056463A"/>
    <w:rsid w:val="00565E1C"/>
    <w:rsid w:val="005671AC"/>
    <w:rsid w:val="005701E9"/>
    <w:rsid w:val="00570472"/>
    <w:rsid w:val="005705CA"/>
    <w:rsid w:val="00570B1E"/>
    <w:rsid w:val="005717EA"/>
    <w:rsid w:val="00571C55"/>
    <w:rsid w:val="00573AA8"/>
    <w:rsid w:val="00574F85"/>
    <w:rsid w:val="00576397"/>
    <w:rsid w:val="00576A4C"/>
    <w:rsid w:val="005807CC"/>
    <w:rsid w:val="00581734"/>
    <w:rsid w:val="005827C8"/>
    <w:rsid w:val="005838FA"/>
    <w:rsid w:val="005850A6"/>
    <w:rsid w:val="0058519E"/>
    <w:rsid w:val="00585F44"/>
    <w:rsid w:val="00586FD1"/>
    <w:rsid w:val="005909DF"/>
    <w:rsid w:val="005929B1"/>
    <w:rsid w:val="00593C74"/>
    <w:rsid w:val="00595F05"/>
    <w:rsid w:val="00595F08"/>
    <w:rsid w:val="0059610B"/>
    <w:rsid w:val="00596A58"/>
    <w:rsid w:val="00596D09"/>
    <w:rsid w:val="005A04D9"/>
    <w:rsid w:val="005A2F3F"/>
    <w:rsid w:val="005A3623"/>
    <w:rsid w:val="005A391F"/>
    <w:rsid w:val="005A444A"/>
    <w:rsid w:val="005A4AB0"/>
    <w:rsid w:val="005A51A1"/>
    <w:rsid w:val="005A5826"/>
    <w:rsid w:val="005A5DA2"/>
    <w:rsid w:val="005A6C05"/>
    <w:rsid w:val="005B143B"/>
    <w:rsid w:val="005B4C02"/>
    <w:rsid w:val="005B6DF6"/>
    <w:rsid w:val="005C0495"/>
    <w:rsid w:val="005C0782"/>
    <w:rsid w:val="005C172D"/>
    <w:rsid w:val="005C210D"/>
    <w:rsid w:val="005C2F15"/>
    <w:rsid w:val="005C3A96"/>
    <w:rsid w:val="005C5419"/>
    <w:rsid w:val="005C5F87"/>
    <w:rsid w:val="005C6891"/>
    <w:rsid w:val="005C6F5B"/>
    <w:rsid w:val="005C708E"/>
    <w:rsid w:val="005C73BB"/>
    <w:rsid w:val="005D01F1"/>
    <w:rsid w:val="005D04DD"/>
    <w:rsid w:val="005D0557"/>
    <w:rsid w:val="005D0CFA"/>
    <w:rsid w:val="005D2FC7"/>
    <w:rsid w:val="005D4020"/>
    <w:rsid w:val="005D42BB"/>
    <w:rsid w:val="005D4821"/>
    <w:rsid w:val="005D5C06"/>
    <w:rsid w:val="005D5D68"/>
    <w:rsid w:val="005D6B15"/>
    <w:rsid w:val="005D6B90"/>
    <w:rsid w:val="005D7914"/>
    <w:rsid w:val="005E3433"/>
    <w:rsid w:val="005E493D"/>
    <w:rsid w:val="005E4996"/>
    <w:rsid w:val="005E5698"/>
    <w:rsid w:val="005E5A01"/>
    <w:rsid w:val="005E5F0A"/>
    <w:rsid w:val="005E64AD"/>
    <w:rsid w:val="005F3515"/>
    <w:rsid w:val="005F35A8"/>
    <w:rsid w:val="005F6B8E"/>
    <w:rsid w:val="0060027B"/>
    <w:rsid w:val="00600604"/>
    <w:rsid w:val="00601A76"/>
    <w:rsid w:val="00601EF6"/>
    <w:rsid w:val="006035DE"/>
    <w:rsid w:val="00603871"/>
    <w:rsid w:val="0060411D"/>
    <w:rsid w:val="00605849"/>
    <w:rsid w:val="00605B1F"/>
    <w:rsid w:val="006066FD"/>
    <w:rsid w:val="00606AE4"/>
    <w:rsid w:val="00607335"/>
    <w:rsid w:val="00607C33"/>
    <w:rsid w:val="006104D3"/>
    <w:rsid w:val="006107E4"/>
    <w:rsid w:val="006122E3"/>
    <w:rsid w:val="006136F4"/>
    <w:rsid w:val="00615883"/>
    <w:rsid w:val="006166B2"/>
    <w:rsid w:val="006172CA"/>
    <w:rsid w:val="006226E7"/>
    <w:rsid w:val="006239A6"/>
    <w:rsid w:val="006249DC"/>
    <w:rsid w:val="00626572"/>
    <w:rsid w:val="00626E55"/>
    <w:rsid w:val="006277E8"/>
    <w:rsid w:val="00631D89"/>
    <w:rsid w:val="00632B03"/>
    <w:rsid w:val="00633F73"/>
    <w:rsid w:val="006341E6"/>
    <w:rsid w:val="0063444E"/>
    <w:rsid w:val="00640DF6"/>
    <w:rsid w:val="0064407C"/>
    <w:rsid w:val="006442D9"/>
    <w:rsid w:val="006446FA"/>
    <w:rsid w:val="00645114"/>
    <w:rsid w:val="00645AB5"/>
    <w:rsid w:val="0064692D"/>
    <w:rsid w:val="006513AD"/>
    <w:rsid w:val="00651D18"/>
    <w:rsid w:val="00652A5B"/>
    <w:rsid w:val="0065312F"/>
    <w:rsid w:val="006536A0"/>
    <w:rsid w:val="00653DF9"/>
    <w:rsid w:val="00654056"/>
    <w:rsid w:val="00654B22"/>
    <w:rsid w:val="00656582"/>
    <w:rsid w:val="00660D34"/>
    <w:rsid w:val="006615DD"/>
    <w:rsid w:val="00662A32"/>
    <w:rsid w:val="00662FFF"/>
    <w:rsid w:val="0066406F"/>
    <w:rsid w:val="006650E0"/>
    <w:rsid w:val="00666413"/>
    <w:rsid w:val="0066646D"/>
    <w:rsid w:val="006709F3"/>
    <w:rsid w:val="00671850"/>
    <w:rsid w:val="00675B69"/>
    <w:rsid w:val="00681BDA"/>
    <w:rsid w:val="00684802"/>
    <w:rsid w:val="00685B9B"/>
    <w:rsid w:val="0068788F"/>
    <w:rsid w:val="00687ED3"/>
    <w:rsid w:val="0069036B"/>
    <w:rsid w:val="0069216A"/>
    <w:rsid w:val="006940FA"/>
    <w:rsid w:val="00694244"/>
    <w:rsid w:val="00695738"/>
    <w:rsid w:val="006962C1"/>
    <w:rsid w:val="0069716E"/>
    <w:rsid w:val="006A3F0A"/>
    <w:rsid w:val="006A5AFD"/>
    <w:rsid w:val="006A679E"/>
    <w:rsid w:val="006B02E5"/>
    <w:rsid w:val="006B0BE6"/>
    <w:rsid w:val="006B20DF"/>
    <w:rsid w:val="006B2C91"/>
    <w:rsid w:val="006B3BE6"/>
    <w:rsid w:val="006B5311"/>
    <w:rsid w:val="006B61DA"/>
    <w:rsid w:val="006B7483"/>
    <w:rsid w:val="006C0A5E"/>
    <w:rsid w:val="006C243F"/>
    <w:rsid w:val="006C28D0"/>
    <w:rsid w:val="006C319C"/>
    <w:rsid w:val="006C42D8"/>
    <w:rsid w:val="006C4C71"/>
    <w:rsid w:val="006D08B9"/>
    <w:rsid w:val="006D0B2D"/>
    <w:rsid w:val="006D1787"/>
    <w:rsid w:val="006D2409"/>
    <w:rsid w:val="006D2D2F"/>
    <w:rsid w:val="006D30E8"/>
    <w:rsid w:val="006E0969"/>
    <w:rsid w:val="006E0B12"/>
    <w:rsid w:val="006E410F"/>
    <w:rsid w:val="006E4796"/>
    <w:rsid w:val="006F0564"/>
    <w:rsid w:val="006F05AB"/>
    <w:rsid w:val="006F0FFB"/>
    <w:rsid w:val="006F1B01"/>
    <w:rsid w:val="006F5860"/>
    <w:rsid w:val="006F7B15"/>
    <w:rsid w:val="007001DC"/>
    <w:rsid w:val="00700D07"/>
    <w:rsid w:val="00701A7D"/>
    <w:rsid w:val="0070282C"/>
    <w:rsid w:val="00703663"/>
    <w:rsid w:val="00707DA8"/>
    <w:rsid w:val="007102FA"/>
    <w:rsid w:val="007104CE"/>
    <w:rsid w:val="00712116"/>
    <w:rsid w:val="00713128"/>
    <w:rsid w:val="007146EE"/>
    <w:rsid w:val="00717299"/>
    <w:rsid w:val="00717E3B"/>
    <w:rsid w:val="00722BC8"/>
    <w:rsid w:val="00723150"/>
    <w:rsid w:val="007251A1"/>
    <w:rsid w:val="00725641"/>
    <w:rsid w:val="007269C0"/>
    <w:rsid w:val="0072776B"/>
    <w:rsid w:val="00727900"/>
    <w:rsid w:val="00732735"/>
    <w:rsid w:val="00736372"/>
    <w:rsid w:val="007364EA"/>
    <w:rsid w:val="007431AF"/>
    <w:rsid w:val="00743428"/>
    <w:rsid w:val="00744173"/>
    <w:rsid w:val="007460C9"/>
    <w:rsid w:val="00746639"/>
    <w:rsid w:val="00746B01"/>
    <w:rsid w:val="00746BBB"/>
    <w:rsid w:val="0074787B"/>
    <w:rsid w:val="00750CAA"/>
    <w:rsid w:val="00751524"/>
    <w:rsid w:val="007518EC"/>
    <w:rsid w:val="007525C2"/>
    <w:rsid w:val="00753E8E"/>
    <w:rsid w:val="00754BD7"/>
    <w:rsid w:val="007550C6"/>
    <w:rsid w:val="0075578E"/>
    <w:rsid w:val="007559E6"/>
    <w:rsid w:val="00757D98"/>
    <w:rsid w:val="0076218A"/>
    <w:rsid w:val="007622ED"/>
    <w:rsid w:val="0076275E"/>
    <w:rsid w:val="00762BF0"/>
    <w:rsid w:val="00763738"/>
    <w:rsid w:val="0076457C"/>
    <w:rsid w:val="00766B13"/>
    <w:rsid w:val="00772309"/>
    <w:rsid w:val="00772462"/>
    <w:rsid w:val="00774033"/>
    <w:rsid w:val="00774524"/>
    <w:rsid w:val="00776277"/>
    <w:rsid w:val="0077667C"/>
    <w:rsid w:val="00776B38"/>
    <w:rsid w:val="00780609"/>
    <w:rsid w:val="0078091F"/>
    <w:rsid w:val="00780C59"/>
    <w:rsid w:val="00780E3C"/>
    <w:rsid w:val="007816E6"/>
    <w:rsid w:val="00781A94"/>
    <w:rsid w:val="007820AA"/>
    <w:rsid w:val="007842D0"/>
    <w:rsid w:val="00784D64"/>
    <w:rsid w:val="00785276"/>
    <w:rsid w:val="00785CD3"/>
    <w:rsid w:val="007918D5"/>
    <w:rsid w:val="007927B8"/>
    <w:rsid w:val="00794738"/>
    <w:rsid w:val="00794A78"/>
    <w:rsid w:val="00794EC1"/>
    <w:rsid w:val="007975A8"/>
    <w:rsid w:val="007979AC"/>
    <w:rsid w:val="007A0345"/>
    <w:rsid w:val="007A0CF2"/>
    <w:rsid w:val="007A2A66"/>
    <w:rsid w:val="007A2D04"/>
    <w:rsid w:val="007A4797"/>
    <w:rsid w:val="007A7061"/>
    <w:rsid w:val="007A7BE9"/>
    <w:rsid w:val="007B1014"/>
    <w:rsid w:val="007B15A1"/>
    <w:rsid w:val="007B187A"/>
    <w:rsid w:val="007B3200"/>
    <w:rsid w:val="007B4FB6"/>
    <w:rsid w:val="007B70BB"/>
    <w:rsid w:val="007B72DB"/>
    <w:rsid w:val="007C063C"/>
    <w:rsid w:val="007C174E"/>
    <w:rsid w:val="007C25F6"/>
    <w:rsid w:val="007C27A7"/>
    <w:rsid w:val="007C5385"/>
    <w:rsid w:val="007C5635"/>
    <w:rsid w:val="007C6405"/>
    <w:rsid w:val="007C6B5D"/>
    <w:rsid w:val="007D1E45"/>
    <w:rsid w:val="007D234E"/>
    <w:rsid w:val="007D2ACC"/>
    <w:rsid w:val="007D2E28"/>
    <w:rsid w:val="007D34AC"/>
    <w:rsid w:val="007D392B"/>
    <w:rsid w:val="007D5376"/>
    <w:rsid w:val="007D5B39"/>
    <w:rsid w:val="007D634B"/>
    <w:rsid w:val="007D69B0"/>
    <w:rsid w:val="007D6D0C"/>
    <w:rsid w:val="007D7273"/>
    <w:rsid w:val="007D7BB7"/>
    <w:rsid w:val="007D7BE7"/>
    <w:rsid w:val="007E01E4"/>
    <w:rsid w:val="007E075D"/>
    <w:rsid w:val="007E172F"/>
    <w:rsid w:val="007E27EE"/>
    <w:rsid w:val="007E3ABA"/>
    <w:rsid w:val="007E46FA"/>
    <w:rsid w:val="007E4B61"/>
    <w:rsid w:val="007E4E96"/>
    <w:rsid w:val="007E53D9"/>
    <w:rsid w:val="007E564E"/>
    <w:rsid w:val="007E5CE9"/>
    <w:rsid w:val="007E68C9"/>
    <w:rsid w:val="007E6E04"/>
    <w:rsid w:val="007F01EE"/>
    <w:rsid w:val="007F0336"/>
    <w:rsid w:val="007F1BBA"/>
    <w:rsid w:val="007F2282"/>
    <w:rsid w:val="007F3475"/>
    <w:rsid w:val="007F3DD9"/>
    <w:rsid w:val="007F4F18"/>
    <w:rsid w:val="007F5D70"/>
    <w:rsid w:val="007F69D0"/>
    <w:rsid w:val="00805B79"/>
    <w:rsid w:val="008074C5"/>
    <w:rsid w:val="00810CE7"/>
    <w:rsid w:val="0081580F"/>
    <w:rsid w:val="00815CA3"/>
    <w:rsid w:val="008160EF"/>
    <w:rsid w:val="0082088D"/>
    <w:rsid w:val="008210EB"/>
    <w:rsid w:val="0082145E"/>
    <w:rsid w:val="00821EC8"/>
    <w:rsid w:val="00822A68"/>
    <w:rsid w:val="00822C73"/>
    <w:rsid w:val="0082417B"/>
    <w:rsid w:val="00825465"/>
    <w:rsid w:val="0083140B"/>
    <w:rsid w:val="00832CE7"/>
    <w:rsid w:val="00832EB0"/>
    <w:rsid w:val="00833884"/>
    <w:rsid w:val="00833A90"/>
    <w:rsid w:val="00834165"/>
    <w:rsid w:val="0083488C"/>
    <w:rsid w:val="00834A24"/>
    <w:rsid w:val="00835AA6"/>
    <w:rsid w:val="00836BCE"/>
    <w:rsid w:val="00837696"/>
    <w:rsid w:val="00837C4E"/>
    <w:rsid w:val="008408FF"/>
    <w:rsid w:val="00840F12"/>
    <w:rsid w:val="00842B37"/>
    <w:rsid w:val="00843277"/>
    <w:rsid w:val="00843626"/>
    <w:rsid w:val="008437C6"/>
    <w:rsid w:val="0084433C"/>
    <w:rsid w:val="0084510D"/>
    <w:rsid w:val="00845290"/>
    <w:rsid w:val="008457C2"/>
    <w:rsid w:val="0084692C"/>
    <w:rsid w:val="00850BA6"/>
    <w:rsid w:val="008515DC"/>
    <w:rsid w:val="00852AF1"/>
    <w:rsid w:val="00853120"/>
    <w:rsid w:val="00854F2F"/>
    <w:rsid w:val="00855078"/>
    <w:rsid w:val="0085559E"/>
    <w:rsid w:val="00855AD4"/>
    <w:rsid w:val="00856387"/>
    <w:rsid w:val="008565ED"/>
    <w:rsid w:val="0085683C"/>
    <w:rsid w:val="00857BCD"/>
    <w:rsid w:val="00861B8F"/>
    <w:rsid w:val="00862CF4"/>
    <w:rsid w:val="00863130"/>
    <w:rsid w:val="00863ABE"/>
    <w:rsid w:val="00863BBC"/>
    <w:rsid w:val="008646AC"/>
    <w:rsid w:val="00865A20"/>
    <w:rsid w:val="00866857"/>
    <w:rsid w:val="008672BB"/>
    <w:rsid w:val="00867557"/>
    <w:rsid w:val="008677B5"/>
    <w:rsid w:val="00867AD4"/>
    <w:rsid w:val="00867CDF"/>
    <w:rsid w:val="0087134E"/>
    <w:rsid w:val="00873C33"/>
    <w:rsid w:val="00874432"/>
    <w:rsid w:val="00874827"/>
    <w:rsid w:val="00875001"/>
    <w:rsid w:val="008756C6"/>
    <w:rsid w:val="00876094"/>
    <w:rsid w:val="00880B00"/>
    <w:rsid w:val="00880C43"/>
    <w:rsid w:val="00881916"/>
    <w:rsid w:val="00881BAA"/>
    <w:rsid w:val="00882504"/>
    <w:rsid w:val="00882941"/>
    <w:rsid w:val="00883DDA"/>
    <w:rsid w:val="00884117"/>
    <w:rsid w:val="00885957"/>
    <w:rsid w:val="00885C20"/>
    <w:rsid w:val="0088661D"/>
    <w:rsid w:val="008868BD"/>
    <w:rsid w:val="00887C66"/>
    <w:rsid w:val="00890146"/>
    <w:rsid w:val="00891AEB"/>
    <w:rsid w:val="00893EF6"/>
    <w:rsid w:val="0089624D"/>
    <w:rsid w:val="008A16BF"/>
    <w:rsid w:val="008A1B93"/>
    <w:rsid w:val="008A2213"/>
    <w:rsid w:val="008A34E2"/>
    <w:rsid w:val="008A49F3"/>
    <w:rsid w:val="008A636A"/>
    <w:rsid w:val="008A780C"/>
    <w:rsid w:val="008A7D34"/>
    <w:rsid w:val="008B025E"/>
    <w:rsid w:val="008B0EF9"/>
    <w:rsid w:val="008B1A0E"/>
    <w:rsid w:val="008B2B53"/>
    <w:rsid w:val="008B3C1D"/>
    <w:rsid w:val="008B596D"/>
    <w:rsid w:val="008B6273"/>
    <w:rsid w:val="008B7DD7"/>
    <w:rsid w:val="008C023F"/>
    <w:rsid w:val="008C048C"/>
    <w:rsid w:val="008C0D2A"/>
    <w:rsid w:val="008C0FA9"/>
    <w:rsid w:val="008C3130"/>
    <w:rsid w:val="008C33F1"/>
    <w:rsid w:val="008C34BD"/>
    <w:rsid w:val="008C46C0"/>
    <w:rsid w:val="008C7040"/>
    <w:rsid w:val="008C76DE"/>
    <w:rsid w:val="008C7B98"/>
    <w:rsid w:val="008D02F0"/>
    <w:rsid w:val="008D1D97"/>
    <w:rsid w:val="008D259A"/>
    <w:rsid w:val="008D410E"/>
    <w:rsid w:val="008D61D3"/>
    <w:rsid w:val="008D6B4B"/>
    <w:rsid w:val="008D6CFD"/>
    <w:rsid w:val="008D753A"/>
    <w:rsid w:val="008E0028"/>
    <w:rsid w:val="008E0C1A"/>
    <w:rsid w:val="008E1244"/>
    <w:rsid w:val="008E25F8"/>
    <w:rsid w:val="008E68D4"/>
    <w:rsid w:val="008E6C29"/>
    <w:rsid w:val="008F0BB0"/>
    <w:rsid w:val="008F282E"/>
    <w:rsid w:val="008F298E"/>
    <w:rsid w:val="008F2DF6"/>
    <w:rsid w:val="008F6124"/>
    <w:rsid w:val="008F73A4"/>
    <w:rsid w:val="00900701"/>
    <w:rsid w:val="0090089D"/>
    <w:rsid w:val="00904E75"/>
    <w:rsid w:val="009064FE"/>
    <w:rsid w:val="00910AA9"/>
    <w:rsid w:val="00911A86"/>
    <w:rsid w:val="00911A9A"/>
    <w:rsid w:val="00912716"/>
    <w:rsid w:val="009127C0"/>
    <w:rsid w:val="0091527B"/>
    <w:rsid w:val="00915426"/>
    <w:rsid w:val="00916DAE"/>
    <w:rsid w:val="00920E12"/>
    <w:rsid w:val="00924019"/>
    <w:rsid w:val="009241AB"/>
    <w:rsid w:val="00924877"/>
    <w:rsid w:val="00924B75"/>
    <w:rsid w:val="009262E3"/>
    <w:rsid w:val="0092710F"/>
    <w:rsid w:val="00930160"/>
    <w:rsid w:val="00930583"/>
    <w:rsid w:val="00930C00"/>
    <w:rsid w:val="00931190"/>
    <w:rsid w:val="00931828"/>
    <w:rsid w:val="00932D7E"/>
    <w:rsid w:val="00932F70"/>
    <w:rsid w:val="00942532"/>
    <w:rsid w:val="009434A7"/>
    <w:rsid w:val="009460EA"/>
    <w:rsid w:val="009478B4"/>
    <w:rsid w:val="009508D0"/>
    <w:rsid w:val="00953C84"/>
    <w:rsid w:val="00957DD8"/>
    <w:rsid w:val="009604AA"/>
    <w:rsid w:val="009605B6"/>
    <w:rsid w:val="00960D62"/>
    <w:rsid w:val="00961B59"/>
    <w:rsid w:val="009626D3"/>
    <w:rsid w:val="00963DD8"/>
    <w:rsid w:val="00966FCC"/>
    <w:rsid w:val="009739B2"/>
    <w:rsid w:val="009746E6"/>
    <w:rsid w:val="0097652A"/>
    <w:rsid w:val="00976863"/>
    <w:rsid w:val="00976A1F"/>
    <w:rsid w:val="00977C1D"/>
    <w:rsid w:val="00980756"/>
    <w:rsid w:val="009842E3"/>
    <w:rsid w:val="009847BC"/>
    <w:rsid w:val="00985C45"/>
    <w:rsid w:val="00986612"/>
    <w:rsid w:val="00990B09"/>
    <w:rsid w:val="00990C8C"/>
    <w:rsid w:val="00993196"/>
    <w:rsid w:val="00993A00"/>
    <w:rsid w:val="00994B2B"/>
    <w:rsid w:val="00995C82"/>
    <w:rsid w:val="00996611"/>
    <w:rsid w:val="00997B91"/>
    <w:rsid w:val="009A0FB1"/>
    <w:rsid w:val="009A1D6A"/>
    <w:rsid w:val="009A27B1"/>
    <w:rsid w:val="009A29FB"/>
    <w:rsid w:val="009A42DA"/>
    <w:rsid w:val="009A46EF"/>
    <w:rsid w:val="009A50B6"/>
    <w:rsid w:val="009A5742"/>
    <w:rsid w:val="009A7224"/>
    <w:rsid w:val="009A7E9B"/>
    <w:rsid w:val="009B0637"/>
    <w:rsid w:val="009B06D5"/>
    <w:rsid w:val="009B14FF"/>
    <w:rsid w:val="009B1A43"/>
    <w:rsid w:val="009B51E8"/>
    <w:rsid w:val="009B582D"/>
    <w:rsid w:val="009B5B3E"/>
    <w:rsid w:val="009B5BD8"/>
    <w:rsid w:val="009B67F5"/>
    <w:rsid w:val="009B6A05"/>
    <w:rsid w:val="009B7BB5"/>
    <w:rsid w:val="009C0B2E"/>
    <w:rsid w:val="009C24F2"/>
    <w:rsid w:val="009C3DB4"/>
    <w:rsid w:val="009C475C"/>
    <w:rsid w:val="009C4B69"/>
    <w:rsid w:val="009C67E3"/>
    <w:rsid w:val="009C7896"/>
    <w:rsid w:val="009D096D"/>
    <w:rsid w:val="009D1A72"/>
    <w:rsid w:val="009D4142"/>
    <w:rsid w:val="009D4304"/>
    <w:rsid w:val="009D44AD"/>
    <w:rsid w:val="009D4899"/>
    <w:rsid w:val="009D6030"/>
    <w:rsid w:val="009D6DF3"/>
    <w:rsid w:val="009E04CF"/>
    <w:rsid w:val="009E0F18"/>
    <w:rsid w:val="009E1F27"/>
    <w:rsid w:val="009E39DE"/>
    <w:rsid w:val="009E4038"/>
    <w:rsid w:val="009E76AD"/>
    <w:rsid w:val="009F1548"/>
    <w:rsid w:val="009F1EB4"/>
    <w:rsid w:val="009F25AB"/>
    <w:rsid w:val="009F32CE"/>
    <w:rsid w:val="009F4366"/>
    <w:rsid w:val="009F4CBF"/>
    <w:rsid w:val="009F5287"/>
    <w:rsid w:val="009F7816"/>
    <w:rsid w:val="009F7C2C"/>
    <w:rsid w:val="009F7E29"/>
    <w:rsid w:val="009F7E71"/>
    <w:rsid w:val="00A006DB"/>
    <w:rsid w:val="00A00F6B"/>
    <w:rsid w:val="00A019D0"/>
    <w:rsid w:val="00A01A24"/>
    <w:rsid w:val="00A01E96"/>
    <w:rsid w:val="00A01F4F"/>
    <w:rsid w:val="00A022CD"/>
    <w:rsid w:val="00A03F96"/>
    <w:rsid w:val="00A04314"/>
    <w:rsid w:val="00A04872"/>
    <w:rsid w:val="00A04E00"/>
    <w:rsid w:val="00A05154"/>
    <w:rsid w:val="00A060DC"/>
    <w:rsid w:val="00A10979"/>
    <w:rsid w:val="00A11E98"/>
    <w:rsid w:val="00A12EA3"/>
    <w:rsid w:val="00A15AFF"/>
    <w:rsid w:val="00A15C60"/>
    <w:rsid w:val="00A16D7C"/>
    <w:rsid w:val="00A17F9F"/>
    <w:rsid w:val="00A2080C"/>
    <w:rsid w:val="00A209E0"/>
    <w:rsid w:val="00A20D7B"/>
    <w:rsid w:val="00A21203"/>
    <w:rsid w:val="00A252F1"/>
    <w:rsid w:val="00A25770"/>
    <w:rsid w:val="00A25CD4"/>
    <w:rsid w:val="00A30D6D"/>
    <w:rsid w:val="00A30E86"/>
    <w:rsid w:val="00A31150"/>
    <w:rsid w:val="00A32EF4"/>
    <w:rsid w:val="00A337BF"/>
    <w:rsid w:val="00A33EBA"/>
    <w:rsid w:val="00A34A10"/>
    <w:rsid w:val="00A35381"/>
    <w:rsid w:val="00A375A8"/>
    <w:rsid w:val="00A376BA"/>
    <w:rsid w:val="00A377C3"/>
    <w:rsid w:val="00A407F0"/>
    <w:rsid w:val="00A40A74"/>
    <w:rsid w:val="00A41CE0"/>
    <w:rsid w:val="00A42137"/>
    <w:rsid w:val="00A42A93"/>
    <w:rsid w:val="00A42DE7"/>
    <w:rsid w:val="00A4311B"/>
    <w:rsid w:val="00A44FDD"/>
    <w:rsid w:val="00A45F67"/>
    <w:rsid w:val="00A469AF"/>
    <w:rsid w:val="00A51CE8"/>
    <w:rsid w:val="00A53C55"/>
    <w:rsid w:val="00A53FAF"/>
    <w:rsid w:val="00A54264"/>
    <w:rsid w:val="00A554A2"/>
    <w:rsid w:val="00A604BE"/>
    <w:rsid w:val="00A604D8"/>
    <w:rsid w:val="00A60E4D"/>
    <w:rsid w:val="00A614F4"/>
    <w:rsid w:val="00A61648"/>
    <w:rsid w:val="00A61C69"/>
    <w:rsid w:val="00A652F3"/>
    <w:rsid w:val="00A65BCD"/>
    <w:rsid w:val="00A6762C"/>
    <w:rsid w:val="00A70F41"/>
    <w:rsid w:val="00A71704"/>
    <w:rsid w:val="00A72749"/>
    <w:rsid w:val="00A72B10"/>
    <w:rsid w:val="00A739A5"/>
    <w:rsid w:val="00A752A9"/>
    <w:rsid w:val="00A75D85"/>
    <w:rsid w:val="00A77729"/>
    <w:rsid w:val="00A801E2"/>
    <w:rsid w:val="00A80443"/>
    <w:rsid w:val="00A80871"/>
    <w:rsid w:val="00A8138E"/>
    <w:rsid w:val="00A81D69"/>
    <w:rsid w:val="00A820CF"/>
    <w:rsid w:val="00A82DF6"/>
    <w:rsid w:val="00A83CB5"/>
    <w:rsid w:val="00A852B8"/>
    <w:rsid w:val="00A852D1"/>
    <w:rsid w:val="00A874C2"/>
    <w:rsid w:val="00A90E33"/>
    <w:rsid w:val="00A90EEC"/>
    <w:rsid w:val="00A937F6"/>
    <w:rsid w:val="00AA16C2"/>
    <w:rsid w:val="00AA2051"/>
    <w:rsid w:val="00AA2E21"/>
    <w:rsid w:val="00AA3614"/>
    <w:rsid w:val="00AA3DFC"/>
    <w:rsid w:val="00AA4009"/>
    <w:rsid w:val="00AA4884"/>
    <w:rsid w:val="00AA4935"/>
    <w:rsid w:val="00AA68AE"/>
    <w:rsid w:val="00AA6EE8"/>
    <w:rsid w:val="00AA7C9F"/>
    <w:rsid w:val="00AB0F98"/>
    <w:rsid w:val="00AB1714"/>
    <w:rsid w:val="00AB21F4"/>
    <w:rsid w:val="00AB3669"/>
    <w:rsid w:val="00AB4C52"/>
    <w:rsid w:val="00AB6557"/>
    <w:rsid w:val="00AC063E"/>
    <w:rsid w:val="00AC2C33"/>
    <w:rsid w:val="00AC2CE6"/>
    <w:rsid w:val="00AC3626"/>
    <w:rsid w:val="00AC45FF"/>
    <w:rsid w:val="00AC5A7D"/>
    <w:rsid w:val="00AC7807"/>
    <w:rsid w:val="00AD07BA"/>
    <w:rsid w:val="00AD3151"/>
    <w:rsid w:val="00AD3D44"/>
    <w:rsid w:val="00AD3F81"/>
    <w:rsid w:val="00AD601D"/>
    <w:rsid w:val="00AD6880"/>
    <w:rsid w:val="00AD6E0C"/>
    <w:rsid w:val="00AE0767"/>
    <w:rsid w:val="00AE0DD5"/>
    <w:rsid w:val="00AE2123"/>
    <w:rsid w:val="00AE301C"/>
    <w:rsid w:val="00AE75EE"/>
    <w:rsid w:val="00AE7B3D"/>
    <w:rsid w:val="00AF0E79"/>
    <w:rsid w:val="00AF1059"/>
    <w:rsid w:val="00AF1418"/>
    <w:rsid w:val="00AF1D3E"/>
    <w:rsid w:val="00AF2016"/>
    <w:rsid w:val="00AF2519"/>
    <w:rsid w:val="00AF26EA"/>
    <w:rsid w:val="00AF2827"/>
    <w:rsid w:val="00AF39A5"/>
    <w:rsid w:val="00AF48CA"/>
    <w:rsid w:val="00AF54E9"/>
    <w:rsid w:val="00AF5C3D"/>
    <w:rsid w:val="00AF5FA8"/>
    <w:rsid w:val="00AF6E3D"/>
    <w:rsid w:val="00B003DB"/>
    <w:rsid w:val="00B012E7"/>
    <w:rsid w:val="00B01B0E"/>
    <w:rsid w:val="00B03F5C"/>
    <w:rsid w:val="00B046B2"/>
    <w:rsid w:val="00B04B97"/>
    <w:rsid w:val="00B058A6"/>
    <w:rsid w:val="00B063B4"/>
    <w:rsid w:val="00B100E9"/>
    <w:rsid w:val="00B10537"/>
    <w:rsid w:val="00B105A0"/>
    <w:rsid w:val="00B113DE"/>
    <w:rsid w:val="00B12B27"/>
    <w:rsid w:val="00B130F8"/>
    <w:rsid w:val="00B14209"/>
    <w:rsid w:val="00B14EFE"/>
    <w:rsid w:val="00B15FFD"/>
    <w:rsid w:val="00B16403"/>
    <w:rsid w:val="00B16ADA"/>
    <w:rsid w:val="00B179F1"/>
    <w:rsid w:val="00B17A27"/>
    <w:rsid w:val="00B208F6"/>
    <w:rsid w:val="00B21FA2"/>
    <w:rsid w:val="00B23392"/>
    <w:rsid w:val="00B23C01"/>
    <w:rsid w:val="00B26889"/>
    <w:rsid w:val="00B27739"/>
    <w:rsid w:val="00B3012B"/>
    <w:rsid w:val="00B30AD3"/>
    <w:rsid w:val="00B3298A"/>
    <w:rsid w:val="00B33975"/>
    <w:rsid w:val="00B35046"/>
    <w:rsid w:val="00B364F1"/>
    <w:rsid w:val="00B36CEC"/>
    <w:rsid w:val="00B40B40"/>
    <w:rsid w:val="00B41082"/>
    <w:rsid w:val="00B41766"/>
    <w:rsid w:val="00B44C95"/>
    <w:rsid w:val="00B45408"/>
    <w:rsid w:val="00B45AC6"/>
    <w:rsid w:val="00B460F2"/>
    <w:rsid w:val="00B469CF"/>
    <w:rsid w:val="00B47F1E"/>
    <w:rsid w:val="00B50019"/>
    <w:rsid w:val="00B5028B"/>
    <w:rsid w:val="00B513BB"/>
    <w:rsid w:val="00B5196B"/>
    <w:rsid w:val="00B532FF"/>
    <w:rsid w:val="00B53349"/>
    <w:rsid w:val="00B53EA9"/>
    <w:rsid w:val="00B54D69"/>
    <w:rsid w:val="00B557BB"/>
    <w:rsid w:val="00B55931"/>
    <w:rsid w:val="00B56747"/>
    <w:rsid w:val="00B56E1F"/>
    <w:rsid w:val="00B57B2A"/>
    <w:rsid w:val="00B60DD3"/>
    <w:rsid w:val="00B61A5E"/>
    <w:rsid w:val="00B620DB"/>
    <w:rsid w:val="00B6238C"/>
    <w:rsid w:val="00B65FFC"/>
    <w:rsid w:val="00B66065"/>
    <w:rsid w:val="00B668CE"/>
    <w:rsid w:val="00B66BF7"/>
    <w:rsid w:val="00B705E3"/>
    <w:rsid w:val="00B708C0"/>
    <w:rsid w:val="00B717E2"/>
    <w:rsid w:val="00B80B11"/>
    <w:rsid w:val="00B80C68"/>
    <w:rsid w:val="00B822AC"/>
    <w:rsid w:val="00B83590"/>
    <w:rsid w:val="00B83732"/>
    <w:rsid w:val="00B8541B"/>
    <w:rsid w:val="00B85993"/>
    <w:rsid w:val="00B85F86"/>
    <w:rsid w:val="00B86DD8"/>
    <w:rsid w:val="00B94E25"/>
    <w:rsid w:val="00B96AC0"/>
    <w:rsid w:val="00B96AC9"/>
    <w:rsid w:val="00B96DD6"/>
    <w:rsid w:val="00B9758D"/>
    <w:rsid w:val="00BA22FF"/>
    <w:rsid w:val="00BA4048"/>
    <w:rsid w:val="00BA58CF"/>
    <w:rsid w:val="00BA60F5"/>
    <w:rsid w:val="00BB02E3"/>
    <w:rsid w:val="00BB04D2"/>
    <w:rsid w:val="00BB17D8"/>
    <w:rsid w:val="00BB3052"/>
    <w:rsid w:val="00BB41CF"/>
    <w:rsid w:val="00BB659E"/>
    <w:rsid w:val="00BC0300"/>
    <w:rsid w:val="00BC1C46"/>
    <w:rsid w:val="00BC37BF"/>
    <w:rsid w:val="00BC517F"/>
    <w:rsid w:val="00BC5E2C"/>
    <w:rsid w:val="00BC62F8"/>
    <w:rsid w:val="00BC6AB8"/>
    <w:rsid w:val="00BD095B"/>
    <w:rsid w:val="00BD25B5"/>
    <w:rsid w:val="00BD3426"/>
    <w:rsid w:val="00BD504B"/>
    <w:rsid w:val="00BD5820"/>
    <w:rsid w:val="00BD607E"/>
    <w:rsid w:val="00BE007E"/>
    <w:rsid w:val="00BE0F99"/>
    <w:rsid w:val="00BE238F"/>
    <w:rsid w:val="00BE38C5"/>
    <w:rsid w:val="00BE4028"/>
    <w:rsid w:val="00BE572D"/>
    <w:rsid w:val="00BE595A"/>
    <w:rsid w:val="00BE6B8B"/>
    <w:rsid w:val="00BE7409"/>
    <w:rsid w:val="00BF00BD"/>
    <w:rsid w:val="00BF0A0F"/>
    <w:rsid w:val="00BF3453"/>
    <w:rsid w:val="00BF3998"/>
    <w:rsid w:val="00BF563B"/>
    <w:rsid w:val="00BF5F83"/>
    <w:rsid w:val="00BF6304"/>
    <w:rsid w:val="00C0012F"/>
    <w:rsid w:val="00C009E2"/>
    <w:rsid w:val="00C04FA6"/>
    <w:rsid w:val="00C054EB"/>
    <w:rsid w:val="00C05854"/>
    <w:rsid w:val="00C05B8C"/>
    <w:rsid w:val="00C05BD5"/>
    <w:rsid w:val="00C06A45"/>
    <w:rsid w:val="00C06D92"/>
    <w:rsid w:val="00C07072"/>
    <w:rsid w:val="00C10810"/>
    <w:rsid w:val="00C11165"/>
    <w:rsid w:val="00C12630"/>
    <w:rsid w:val="00C126EF"/>
    <w:rsid w:val="00C1288A"/>
    <w:rsid w:val="00C14632"/>
    <w:rsid w:val="00C14B36"/>
    <w:rsid w:val="00C1608D"/>
    <w:rsid w:val="00C1665C"/>
    <w:rsid w:val="00C16897"/>
    <w:rsid w:val="00C17CAB"/>
    <w:rsid w:val="00C17E47"/>
    <w:rsid w:val="00C17F9F"/>
    <w:rsid w:val="00C229A5"/>
    <w:rsid w:val="00C240E0"/>
    <w:rsid w:val="00C24AE0"/>
    <w:rsid w:val="00C26475"/>
    <w:rsid w:val="00C266CE"/>
    <w:rsid w:val="00C3007E"/>
    <w:rsid w:val="00C3215F"/>
    <w:rsid w:val="00C34B84"/>
    <w:rsid w:val="00C35271"/>
    <w:rsid w:val="00C36E2C"/>
    <w:rsid w:val="00C37A49"/>
    <w:rsid w:val="00C37DA8"/>
    <w:rsid w:val="00C4135C"/>
    <w:rsid w:val="00C428D6"/>
    <w:rsid w:val="00C4293A"/>
    <w:rsid w:val="00C430F8"/>
    <w:rsid w:val="00C43617"/>
    <w:rsid w:val="00C4418E"/>
    <w:rsid w:val="00C46319"/>
    <w:rsid w:val="00C46E35"/>
    <w:rsid w:val="00C47141"/>
    <w:rsid w:val="00C47A3C"/>
    <w:rsid w:val="00C501FB"/>
    <w:rsid w:val="00C511F5"/>
    <w:rsid w:val="00C5157C"/>
    <w:rsid w:val="00C528CC"/>
    <w:rsid w:val="00C528DC"/>
    <w:rsid w:val="00C52FFB"/>
    <w:rsid w:val="00C53D96"/>
    <w:rsid w:val="00C5466E"/>
    <w:rsid w:val="00C5499C"/>
    <w:rsid w:val="00C5524A"/>
    <w:rsid w:val="00C624F5"/>
    <w:rsid w:val="00C625AA"/>
    <w:rsid w:val="00C665CB"/>
    <w:rsid w:val="00C66F82"/>
    <w:rsid w:val="00C70CD3"/>
    <w:rsid w:val="00C713B6"/>
    <w:rsid w:val="00C71B9F"/>
    <w:rsid w:val="00C72DB3"/>
    <w:rsid w:val="00C739EA"/>
    <w:rsid w:val="00C73B14"/>
    <w:rsid w:val="00C73D1E"/>
    <w:rsid w:val="00C7503B"/>
    <w:rsid w:val="00C75532"/>
    <w:rsid w:val="00C777EE"/>
    <w:rsid w:val="00C8077B"/>
    <w:rsid w:val="00C81A32"/>
    <w:rsid w:val="00C82045"/>
    <w:rsid w:val="00C82F87"/>
    <w:rsid w:val="00C83772"/>
    <w:rsid w:val="00C853AF"/>
    <w:rsid w:val="00C8674D"/>
    <w:rsid w:val="00C867FC"/>
    <w:rsid w:val="00C91BED"/>
    <w:rsid w:val="00C93BC2"/>
    <w:rsid w:val="00C95F64"/>
    <w:rsid w:val="00C96002"/>
    <w:rsid w:val="00C96964"/>
    <w:rsid w:val="00C97406"/>
    <w:rsid w:val="00CA0A62"/>
    <w:rsid w:val="00CA2169"/>
    <w:rsid w:val="00CA3E7D"/>
    <w:rsid w:val="00CA4065"/>
    <w:rsid w:val="00CA4515"/>
    <w:rsid w:val="00CA5BF5"/>
    <w:rsid w:val="00CB5377"/>
    <w:rsid w:val="00CC009D"/>
    <w:rsid w:val="00CC1075"/>
    <w:rsid w:val="00CC2236"/>
    <w:rsid w:val="00CC3B29"/>
    <w:rsid w:val="00CC5833"/>
    <w:rsid w:val="00CC6449"/>
    <w:rsid w:val="00CD0960"/>
    <w:rsid w:val="00CD0AD5"/>
    <w:rsid w:val="00CD0BBE"/>
    <w:rsid w:val="00CD1017"/>
    <w:rsid w:val="00CD2956"/>
    <w:rsid w:val="00CD43C3"/>
    <w:rsid w:val="00CD53D4"/>
    <w:rsid w:val="00CD64CE"/>
    <w:rsid w:val="00CD6B35"/>
    <w:rsid w:val="00CE0F20"/>
    <w:rsid w:val="00CE2612"/>
    <w:rsid w:val="00CE446D"/>
    <w:rsid w:val="00CE47C4"/>
    <w:rsid w:val="00CE6FD1"/>
    <w:rsid w:val="00CF033B"/>
    <w:rsid w:val="00CF1230"/>
    <w:rsid w:val="00CF1759"/>
    <w:rsid w:val="00CF2B20"/>
    <w:rsid w:val="00CF4D39"/>
    <w:rsid w:val="00CF5F6A"/>
    <w:rsid w:val="00CF71AF"/>
    <w:rsid w:val="00CF71E0"/>
    <w:rsid w:val="00CF7E14"/>
    <w:rsid w:val="00CF7F34"/>
    <w:rsid w:val="00D015B2"/>
    <w:rsid w:val="00D02E73"/>
    <w:rsid w:val="00D03E9B"/>
    <w:rsid w:val="00D04092"/>
    <w:rsid w:val="00D042A8"/>
    <w:rsid w:val="00D046D8"/>
    <w:rsid w:val="00D059A8"/>
    <w:rsid w:val="00D065FD"/>
    <w:rsid w:val="00D077AB"/>
    <w:rsid w:val="00D110A2"/>
    <w:rsid w:val="00D1136B"/>
    <w:rsid w:val="00D1222B"/>
    <w:rsid w:val="00D12BF9"/>
    <w:rsid w:val="00D13E51"/>
    <w:rsid w:val="00D144EE"/>
    <w:rsid w:val="00D14DF7"/>
    <w:rsid w:val="00D15A3D"/>
    <w:rsid w:val="00D16C3B"/>
    <w:rsid w:val="00D200BC"/>
    <w:rsid w:val="00D20BBB"/>
    <w:rsid w:val="00D23656"/>
    <w:rsid w:val="00D247B9"/>
    <w:rsid w:val="00D24BC9"/>
    <w:rsid w:val="00D254D8"/>
    <w:rsid w:val="00D27E35"/>
    <w:rsid w:val="00D30521"/>
    <w:rsid w:val="00D330D3"/>
    <w:rsid w:val="00D42FD9"/>
    <w:rsid w:val="00D43C13"/>
    <w:rsid w:val="00D43E6D"/>
    <w:rsid w:val="00D44CBE"/>
    <w:rsid w:val="00D51F48"/>
    <w:rsid w:val="00D539FD"/>
    <w:rsid w:val="00D53D0E"/>
    <w:rsid w:val="00D544CC"/>
    <w:rsid w:val="00D566E0"/>
    <w:rsid w:val="00D567E0"/>
    <w:rsid w:val="00D56F10"/>
    <w:rsid w:val="00D57D7C"/>
    <w:rsid w:val="00D60588"/>
    <w:rsid w:val="00D60FCB"/>
    <w:rsid w:val="00D6166C"/>
    <w:rsid w:val="00D62333"/>
    <w:rsid w:val="00D62342"/>
    <w:rsid w:val="00D639AD"/>
    <w:rsid w:val="00D63CD5"/>
    <w:rsid w:val="00D645D5"/>
    <w:rsid w:val="00D64A1E"/>
    <w:rsid w:val="00D666D9"/>
    <w:rsid w:val="00D673C1"/>
    <w:rsid w:val="00D70456"/>
    <w:rsid w:val="00D711DE"/>
    <w:rsid w:val="00D71350"/>
    <w:rsid w:val="00D71C73"/>
    <w:rsid w:val="00D73272"/>
    <w:rsid w:val="00D732B2"/>
    <w:rsid w:val="00D73958"/>
    <w:rsid w:val="00D73F06"/>
    <w:rsid w:val="00D7428D"/>
    <w:rsid w:val="00D75490"/>
    <w:rsid w:val="00D7793A"/>
    <w:rsid w:val="00D77E30"/>
    <w:rsid w:val="00D80570"/>
    <w:rsid w:val="00D82BA4"/>
    <w:rsid w:val="00D84C08"/>
    <w:rsid w:val="00D864A7"/>
    <w:rsid w:val="00D86E1A"/>
    <w:rsid w:val="00D8738E"/>
    <w:rsid w:val="00D901E4"/>
    <w:rsid w:val="00D903CE"/>
    <w:rsid w:val="00D93EA1"/>
    <w:rsid w:val="00D941A2"/>
    <w:rsid w:val="00D9466A"/>
    <w:rsid w:val="00D95903"/>
    <w:rsid w:val="00D95AEA"/>
    <w:rsid w:val="00D95F74"/>
    <w:rsid w:val="00D96EAF"/>
    <w:rsid w:val="00D97916"/>
    <w:rsid w:val="00D97B0D"/>
    <w:rsid w:val="00DA0BB7"/>
    <w:rsid w:val="00DA0E3F"/>
    <w:rsid w:val="00DA734B"/>
    <w:rsid w:val="00DB0283"/>
    <w:rsid w:val="00DB0B0E"/>
    <w:rsid w:val="00DB10A8"/>
    <w:rsid w:val="00DB11DC"/>
    <w:rsid w:val="00DB2059"/>
    <w:rsid w:val="00DB2CC5"/>
    <w:rsid w:val="00DB2FB7"/>
    <w:rsid w:val="00DB373A"/>
    <w:rsid w:val="00DB3E08"/>
    <w:rsid w:val="00DB3FA7"/>
    <w:rsid w:val="00DB43EF"/>
    <w:rsid w:val="00DB58F8"/>
    <w:rsid w:val="00DB5FBE"/>
    <w:rsid w:val="00DB7F7B"/>
    <w:rsid w:val="00DC019C"/>
    <w:rsid w:val="00DC04E9"/>
    <w:rsid w:val="00DC0936"/>
    <w:rsid w:val="00DC0ACD"/>
    <w:rsid w:val="00DC1136"/>
    <w:rsid w:val="00DC2CC0"/>
    <w:rsid w:val="00DC34C3"/>
    <w:rsid w:val="00DC3C7E"/>
    <w:rsid w:val="00DC509C"/>
    <w:rsid w:val="00DC54E1"/>
    <w:rsid w:val="00DC5AFB"/>
    <w:rsid w:val="00DC6C57"/>
    <w:rsid w:val="00DC7232"/>
    <w:rsid w:val="00DC7527"/>
    <w:rsid w:val="00DC779A"/>
    <w:rsid w:val="00DD04A7"/>
    <w:rsid w:val="00DD1169"/>
    <w:rsid w:val="00DD2499"/>
    <w:rsid w:val="00DD2C22"/>
    <w:rsid w:val="00DD37E6"/>
    <w:rsid w:val="00DD487B"/>
    <w:rsid w:val="00DD5DB4"/>
    <w:rsid w:val="00DD6930"/>
    <w:rsid w:val="00DD6B7F"/>
    <w:rsid w:val="00DD7713"/>
    <w:rsid w:val="00DE0A85"/>
    <w:rsid w:val="00DE19CC"/>
    <w:rsid w:val="00DE3A7E"/>
    <w:rsid w:val="00DE3C8D"/>
    <w:rsid w:val="00DE48E0"/>
    <w:rsid w:val="00DE4D9A"/>
    <w:rsid w:val="00DE513F"/>
    <w:rsid w:val="00DE685B"/>
    <w:rsid w:val="00DE71D3"/>
    <w:rsid w:val="00DE7DA4"/>
    <w:rsid w:val="00DF088F"/>
    <w:rsid w:val="00DF1BF7"/>
    <w:rsid w:val="00DF371A"/>
    <w:rsid w:val="00DF6F29"/>
    <w:rsid w:val="00DF6F39"/>
    <w:rsid w:val="00DF7DA0"/>
    <w:rsid w:val="00DF7F51"/>
    <w:rsid w:val="00E004FE"/>
    <w:rsid w:val="00E017C0"/>
    <w:rsid w:val="00E03640"/>
    <w:rsid w:val="00E03918"/>
    <w:rsid w:val="00E04F8D"/>
    <w:rsid w:val="00E0549B"/>
    <w:rsid w:val="00E06309"/>
    <w:rsid w:val="00E06660"/>
    <w:rsid w:val="00E07D31"/>
    <w:rsid w:val="00E117AB"/>
    <w:rsid w:val="00E146B1"/>
    <w:rsid w:val="00E146B2"/>
    <w:rsid w:val="00E14C69"/>
    <w:rsid w:val="00E16BA3"/>
    <w:rsid w:val="00E22001"/>
    <w:rsid w:val="00E22479"/>
    <w:rsid w:val="00E24B02"/>
    <w:rsid w:val="00E24C42"/>
    <w:rsid w:val="00E26B38"/>
    <w:rsid w:val="00E272DA"/>
    <w:rsid w:val="00E27415"/>
    <w:rsid w:val="00E33D62"/>
    <w:rsid w:val="00E34D51"/>
    <w:rsid w:val="00E34FE7"/>
    <w:rsid w:val="00E35885"/>
    <w:rsid w:val="00E36F33"/>
    <w:rsid w:val="00E416CA"/>
    <w:rsid w:val="00E42A8E"/>
    <w:rsid w:val="00E43875"/>
    <w:rsid w:val="00E453CD"/>
    <w:rsid w:val="00E467D3"/>
    <w:rsid w:val="00E46C45"/>
    <w:rsid w:val="00E5032D"/>
    <w:rsid w:val="00E5125F"/>
    <w:rsid w:val="00E51958"/>
    <w:rsid w:val="00E51CA5"/>
    <w:rsid w:val="00E52AA2"/>
    <w:rsid w:val="00E534FF"/>
    <w:rsid w:val="00E549AC"/>
    <w:rsid w:val="00E54A17"/>
    <w:rsid w:val="00E54CF7"/>
    <w:rsid w:val="00E55C89"/>
    <w:rsid w:val="00E5626A"/>
    <w:rsid w:val="00E56FAC"/>
    <w:rsid w:val="00E57C09"/>
    <w:rsid w:val="00E60A35"/>
    <w:rsid w:val="00E61193"/>
    <w:rsid w:val="00E62825"/>
    <w:rsid w:val="00E635D1"/>
    <w:rsid w:val="00E639E7"/>
    <w:rsid w:val="00E655EF"/>
    <w:rsid w:val="00E6643A"/>
    <w:rsid w:val="00E70AAF"/>
    <w:rsid w:val="00E7399B"/>
    <w:rsid w:val="00E739F0"/>
    <w:rsid w:val="00E73E33"/>
    <w:rsid w:val="00E749DC"/>
    <w:rsid w:val="00E766E1"/>
    <w:rsid w:val="00E80152"/>
    <w:rsid w:val="00E803B3"/>
    <w:rsid w:val="00E80C18"/>
    <w:rsid w:val="00E81DA9"/>
    <w:rsid w:val="00E826F6"/>
    <w:rsid w:val="00E82903"/>
    <w:rsid w:val="00E832F6"/>
    <w:rsid w:val="00E85D57"/>
    <w:rsid w:val="00E86279"/>
    <w:rsid w:val="00E909CB"/>
    <w:rsid w:val="00E91AD1"/>
    <w:rsid w:val="00E925A0"/>
    <w:rsid w:val="00E92D38"/>
    <w:rsid w:val="00E936DE"/>
    <w:rsid w:val="00E93E9A"/>
    <w:rsid w:val="00E94476"/>
    <w:rsid w:val="00E9449C"/>
    <w:rsid w:val="00E96E7F"/>
    <w:rsid w:val="00EA21EE"/>
    <w:rsid w:val="00EA2554"/>
    <w:rsid w:val="00EA2CDD"/>
    <w:rsid w:val="00EA79A4"/>
    <w:rsid w:val="00EA7B62"/>
    <w:rsid w:val="00EA7E3C"/>
    <w:rsid w:val="00EB0711"/>
    <w:rsid w:val="00EB0920"/>
    <w:rsid w:val="00EB136E"/>
    <w:rsid w:val="00EB31CB"/>
    <w:rsid w:val="00EB58F3"/>
    <w:rsid w:val="00EB6936"/>
    <w:rsid w:val="00EC0735"/>
    <w:rsid w:val="00EC0BDD"/>
    <w:rsid w:val="00EC23A4"/>
    <w:rsid w:val="00EC41D7"/>
    <w:rsid w:val="00EC424B"/>
    <w:rsid w:val="00EC43BF"/>
    <w:rsid w:val="00EC45EA"/>
    <w:rsid w:val="00EC5DB9"/>
    <w:rsid w:val="00EC6659"/>
    <w:rsid w:val="00EC6FDD"/>
    <w:rsid w:val="00EC7C50"/>
    <w:rsid w:val="00ED07E4"/>
    <w:rsid w:val="00ED2397"/>
    <w:rsid w:val="00ED2D99"/>
    <w:rsid w:val="00ED2F67"/>
    <w:rsid w:val="00ED3C84"/>
    <w:rsid w:val="00ED496B"/>
    <w:rsid w:val="00ED5B7C"/>
    <w:rsid w:val="00ED62C6"/>
    <w:rsid w:val="00EE0C0A"/>
    <w:rsid w:val="00EE19A2"/>
    <w:rsid w:val="00EE2B15"/>
    <w:rsid w:val="00EE2C1F"/>
    <w:rsid w:val="00EE2F4B"/>
    <w:rsid w:val="00EE3967"/>
    <w:rsid w:val="00EE49B6"/>
    <w:rsid w:val="00EE5592"/>
    <w:rsid w:val="00EE5D3B"/>
    <w:rsid w:val="00EE6A5C"/>
    <w:rsid w:val="00EE6C10"/>
    <w:rsid w:val="00EF1173"/>
    <w:rsid w:val="00EF1204"/>
    <w:rsid w:val="00EF195E"/>
    <w:rsid w:val="00EF2695"/>
    <w:rsid w:val="00EF4520"/>
    <w:rsid w:val="00EF6272"/>
    <w:rsid w:val="00EF6484"/>
    <w:rsid w:val="00EF6F3B"/>
    <w:rsid w:val="00EF7397"/>
    <w:rsid w:val="00F000FD"/>
    <w:rsid w:val="00F007A3"/>
    <w:rsid w:val="00F00A62"/>
    <w:rsid w:val="00F015AC"/>
    <w:rsid w:val="00F02B7D"/>
    <w:rsid w:val="00F02E04"/>
    <w:rsid w:val="00F02EA2"/>
    <w:rsid w:val="00F0300C"/>
    <w:rsid w:val="00F036FB"/>
    <w:rsid w:val="00F03C0C"/>
    <w:rsid w:val="00F0496B"/>
    <w:rsid w:val="00F05535"/>
    <w:rsid w:val="00F07D40"/>
    <w:rsid w:val="00F10025"/>
    <w:rsid w:val="00F13FBB"/>
    <w:rsid w:val="00F141A6"/>
    <w:rsid w:val="00F146F1"/>
    <w:rsid w:val="00F159E6"/>
    <w:rsid w:val="00F160E4"/>
    <w:rsid w:val="00F16A2E"/>
    <w:rsid w:val="00F22869"/>
    <w:rsid w:val="00F2436E"/>
    <w:rsid w:val="00F243C2"/>
    <w:rsid w:val="00F24F02"/>
    <w:rsid w:val="00F25E52"/>
    <w:rsid w:val="00F30A2A"/>
    <w:rsid w:val="00F31E4C"/>
    <w:rsid w:val="00F34C63"/>
    <w:rsid w:val="00F374BC"/>
    <w:rsid w:val="00F37B36"/>
    <w:rsid w:val="00F40441"/>
    <w:rsid w:val="00F40987"/>
    <w:rsid w:val="00F4103E"/>
    <w:rsid w:val="00F432C8"/>
    <w:rsid w:val="00F43A48"/>
    <w:rsid w:val="00F43A6F"/>
    <w:rsid w:val="00F44B1C"/>
    <w:rsid w:val="00F44BC3"/>
    <w:rsid w:val="00F476CD"/>
    <w:rsid w:val="00F47708"/>
    <w:rsid w:val="00F477A4"/>
    <w:rsid w:val="00F50CA2"/>
    <w:rsid w:val="00F51877"/>
    <w:rsid w:val="00F52ED1"/>
    <w:rsid w:val="00F538BF"/>
    <w:rsid w:val="00F54229"/>
    <w:rsid w:val="00F55593"/>
    <w:rsid w:val="00F57CA3"/>
    <w:rsid w:val="00F60588"/>
    <w:rsid w:val="00F61831"/>
    <w:rsid w:val="00F618EC"/>
    <w:rsid w:val="00F63A9B"/>
    <w:rsid w:val="00F65D2A"/>
    <w:rsid w:val="00F67CD8"/>
    <w:rsid w:val="00F67FB4"/>
    <w:rsid w:val="00F7063E"/>
    <w:rsid w:val="00F71DF0"/>
    <w:rsid w:val="00F75BBE"/>
    <w:rsid w:val="00F75F06"/>
    <w:rsid w:val="00F76A77"/>
    <w:rsid w:val="00F80851"/>
    <w:rsid w:val="00F80A5B"/>
    <w:rsid w:val="00F811E7"/>
    <w:rsid w:val="00F814B0"/>
    <w:rsid w:val="00F8241F"/>
    <w:rsid w:val="00F83E69"/>
    <w:rsid w:val="00F84871"/>
    <w:rsid w:val="00F857EE"/>
    <w:rsid w:val="00F85E8A"/>
    <w:rsid w:val="00F874D9"/>
    <w:rsid w:val="00F87FB6"/>
    <w:rsid w:val="00F917BE"/>
    <w:rsid w:val="00F92BC2"/>
    <w:rsid w:val="00F92D44"/>
    <w:rsid w:val="00F949AF"/>
    <w:rsid w:val="00F95B73"/>
    <w:rsid w:val="00F96099"/>
    <w:rsid w:val="00F978D3"/>
    <w:rsid w:val="00F97ADD"/>
    <w:rsid w:val="00FA22A6"/>
    <w:rsid w:val="00FA2503"/>
    <w:rsid w:val="00FA2FF4"/>
    <w:rsid w:val="00FA6EED"/>
    <w:rsid w:val="00FB0445"/>
    <w:rsid w:val="00FB05CB"/>
    <w:rsid w:val="00FB0673"/>
    <w:rsid w:val="00FB1002"/>
    <w:rsid w:val="00FB172E"/>
    <w:rsid w:val="00FB3BDC"/>
    <w:rsid w:val="00FB6190"/>
    <w:rsid w:val="00FB74E7"/>
    <w:rsid w:val="00FC1859"/>
    <w:rsid w:val="00FC3837"/>
    <w:rsid w:val="00FC444B"/>
    <w:rsid w:val="00FC55F7"/>
    <w:rsid w:val="00FC599B"/>
    <w:rsid w:val="00FC5C8C"/>
    <w:rsid w:val="00FD2411"/>
    <w:rsid w:val="00FD323D"/>
    <w:rsid w:val="00FD51A1"/>
    <w:rsid w:val="00FD5F75"/>
    <w:rsid w:val="00FD67CA"/>
    <w:rsid w:val="00FD6FE7"/>
    <w:rsid w:val="00FE336D"/>
    <w:rsid w:val="00FE3780"/>
    <w:rsid w:val="00FE66A5"/>
    <w:rsid w:val="00FF1108"/>
    <w:rsid w:val="00FF3337"/>
    <w:rsid w:val="00FF33E0"/>
    <w:rsid w:val="00FF5D36"/>
    <w:rsid w:val="00FF633C"/>
    <w:rsid w:val="00FF7B2B"/>
    <w:rsid w:val="00FF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3729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E47C4"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ind w:left="540"/>
      <w:outlineLvl w:val="0"/>
    </w:pPr>
    <w:rPr>
      <w:rFonts w:eastAsia="MS Mincho" w:cs="Arial"/>
      <w:b/>
      <w:bCs/>
      <w:kern w:val="32"/>
      <w:sz w:val="32"/>
      <w:szCs w:val="32"/>
    </w:rPr>
  </w:style>
  <w:style w:type="paragraph" w:styleId="2">
    <w:name w:val="heading 2"/>
    <w:aliases w:val="Заголовок 2 Знак"/>
    <w:basedOn w:val="a0"/>
    <w:next w:val="a0"/>
    <w:link w:val="21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ind w:left="72"/>
      <w:jc w:val="both"/>
      <w:outlineLvl w:val="2"/>
    </w:pPr>
    <w:rPr>
      <w:rFonts w:eastAsia="MS Mincho"/>
      <w:snapToGrid w:val="0"/>
      <w:spacing w:val="-2"/>
      <w:szCs w:val="20"/>
    </w:rPr>
  </w:style>
  <w:style w:type="paragraph" w:styleId="4">
    <w:name w:val="heading 4"/>
    <w:basedOn w:val="a0"/>
    <w:next w:val="a0"/>
    <w:qFormat/>
    <w:pPr>
      <w:keepNext/>
      <w:outlineLvl w:val="3"/>
    </w:pPr>
    <w:rPr>
      <w:b/>
      <w:bCs/>
      <w:sz w:val="28"/>
    </w:rPr>
  </w:style>
  <w:style w:type="paragraph" w:styleId="5">
    <w:name w:val="heading 5"/>
    <w:basedOn w:val="a0"/>
    <w:next w:val="a0"/>
    <w:qFormat/>
    <w:pPr>
      <w:keepNext/>
      <w:outlineLvl w:val="4"/>
    </w:pPr>
    <w:rPr>
      <w:sz w:val="28"/>
    </w:rPr>
  </w:style>
  <w:style w:type="paragraph" w:styleId="6">
    <w:name w:val="heading 6"/>
    <w:basedOn w:val="a0"/>
    <w:next w:val="a0"/>
    <w:qFormat/>
    <w:pPr>
      <w:keepNext/>
      <w:ind w:left="162"/>
      <w:outlineLvl w:val="5"/>
    </w:pPr>
    <w:rPr>
      <w:rFonts w:cs="Arial"/>
      <w:sz w:val="28"/>
      <w:szCs w:val="20"/>
      <w:lang w:val="en-US"/>
    </w:rPr>
  </w:style>
  <w:style w:type="paragraph" w:styleId="7">
    <w:name w:val="heading 7"/>
    <w:basedOn w:val="a0"/>
    <w:next w:val="a0"/>
    <w:qFormat/>
    <w:pPr>
      <w:keepNext/>
      <w:ind w:left="1440" w:right="-360" w:hanging="11"/>
      <w:jc w:val="both"/>
      <w:outlineLvl w:val="6"/>
    </w:pPr>
    <w:rPr>
      <w:sz w:val="28"/>
    </w:rPr>
  </w:style>
  <w:style w:type="paragraph" w:styleId="8">
    <w:name w:val="heading 8"/>
    <w:basedOn w:val="a0"/>
    <w:next w:val="a0"/>
    <w:qFormat/>
    <w:pPr>
      <w:keepNext/>
      <w:jc w:val="both"/>
      <w:outlineLvl w:val="7"/>
    </w:pPr>
    <w:rPr>
      <w:sz w:val="28"/>
    </w:rPr>
  </w:style>
  <w:style w:type="paragraph" w:styleId="9">
    <w:name w:val="heading 9"/>
    <w:basedOn w:val="a0"/>
    <w:next w:val="a0"/>
    <w:qFormat/>
    <w:pPr>
      <w:keepNext/>
      <w:jc w:val="center"/>
      <w:outlineLvl w:val="8"/>
    </w:pPr>
    <w:rPr>
      <w:rFonts w:eastAsia="MS Mincho"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Текст1"/>
    <w:basedOn w:val="11"/>
    <w:pPr>
      <w:ind w:firstLine="0"/>
      <w:jc w:val="left"/>
    </w:pPr>
    <w:rPr>
      <w:sz w:val="26"/>
    </w:rPr>
  </w:style>
  <w:style w:type="paragraph" w:customStyle="1" w:styleId="11">
    <w:name w:val="Обычный1"/>
    <w:pPr>
      <w:ind w:firstLine="720"/>
      <w:jc w:val="both"/>
    </w:pPr>
    <w:rPr>
      <w:sz w:val="28"/>
    </w:rPr>
  </w:style>
  <w:style w:type="paragraph" w:customStyle="1" w:styleId="110">
    <w:name w:val="Заголовок 11"/>
    <w:basedOn w:val="11"/>
    <w:next w:val="11"/>
    <w:pPr>
      <w:keepNext/>
      <w:spacing w:before="240" w:after="60"/>
      <w:ind w:firstLine="0"/>
      <w:jc w:val="center"/>
    </w:pPr>
    <w:rPr>
      <w:b/>
      <w:kern w:val="28"/>
    </w:rPr>
  </w:style>
  <w:style w:type="paragraph" w:styleId="a4">
    <w:name w:val="Body Text"/>
    <w:aliases w:val="Основной текст Знак Знак Знак Знак,Основной текст Знак Знак Знак"/>
    <w:basedOn w:val="a0"/>
    <w:link w:val="a5"/>
    <w:pPr>
      <w:ind w:firstLine="709"/>
      <w:jc w:val="both"/>
    </w:pPr>
    <w:rPr>
      <w:rFonts w:eastAsia="MS Mincho"/>
      <w:sz w:val="26"/>
    </w:rPr>
  </w:style>
  <w:style w:type="paragraph" w:styleId="a6">
    <w:name w:val="header"/>
    <w:basedOn w:val="a0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8">
    <w:name w:val="Body Text Indent"/>
    <w:basedOn w:val="a0"/>
    <w:link w:val="a9"/>
    <w:pPr>
      <w:ind w:firstLine="720"/>
    </w:pPr>
    <w:rPr>
      <w:sz w:val="28"/>
      <w:szCs w:val="20"/>
    </w:rPr>
  </w:style>
  <w:style w:type="paragraph" w:styleId="a">
    <w:name w:val="List Bullet"/>
    <w:basedOn w:val="a0"/>
    <w:autoRedefine/>
    <w:rsid w:val="004775AC"/>
    <w:pPr>
      <w:numPr>
        <w:ilvl w:val="3"/>
        <w:numId w:val="8"/>
      </w:numPr>
      <w:tabs>
        <w:tab w:val="clear" w:pos="2880"/>
        <w:tab w:val="left" w:pos="-567"/>
        <w:tab w:val="left" w:pos="-426"/>
        <w:tab w:val="num" w:pos="1080"/>
      </w:tabs>
      <w:autoSpaceDE w:val="0"/>
      <w:autoSpaceDN w:val="0"/>
      <w:adjustRightInd w:val="0"/>
      <w:ind w:left="1080"/>
      <w:jc w:val="both"/>
    </w:pPr>
    <w:rPr>
      <w:bCs/>
      <w:sz w:val="28"/>
      <w:szCs w:val="28"/>
    </w:rPr>
  </w:style>
  <w:style w:type="paragraph" w:styleId="aa">
    <w:name w:val="Title"/>
    <w:basedOn w:val="a0"/>
    <w:qFormat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Head71">
    <w:name w:val="Head 7.1"/>
    <w:basedOn w:val="a0"/>
    <w:pPr>
      <w:widowControl w:val="0"/>
      <w:suppressAutoHyphens/>
      <w:jc w:val="center"/>
    </w:pPr>
    <w:rPr>
      <w:rFonts w:ascii="CG Times" w:hAnsi="CG Times"/>
      <w:b/>
      <w:snapToGrid w:val="0"/>
      <w:sz w:val="28"/>
      <w:szCs w:val="20"/>
      <w:lang w:val="en-US"/>
    </w:rPr>
  </w:style>
  <w:style w:type="paragraph" w:styleId="30">
    <w:name w:val="Body Text 3"/>
    <w:basedOn w:val="a0"/>
    <w:pPr>
      <w:suppressAutoHyphens/>
      <w:spacing w:before="20"/>
    </w:pPr>
    <w:rPr>
      <w:sz w:val="28"/>
    </w:rPr>
  </w:style>
  <w:style w:type="character" w:styleId="ab">
    <w:name w:val="page number"/>
    <w:basedOn w:val="a1"/>
  </w:style>
  <w:style w:type="paragraph" w:styleId="20">
    <w:name w:val="Body Text Indent 2"/>
    <w:basedOn w:val="a0"/>
    <w:pPr>
      <w:ind w:left="72"/>
    </w:pPr>
    <w:rPr>
      <w:sz w:val="28"/>
    </w:rPr>
  </w:style>
  <w:style w:type="paragraph" w:styleId="22">
    <w:name w:val="Body Text 2"/>
    <w:basedOn w:val="a0"/>
    <w:rPr>
      <w:color w:val="000000"/>
      <w:sz w:val="28"/>
      <w:szCs w:val="30"/>
    </w:rPr>
  </w:style>
  <w:style w:type="paragraph" w:styleId="ac">
    <w:name w:val="footer"/>
    <w:basedOn w:val="a0"/>
    <w:link w:val="ad"/>
    <w:uiPriority w:val="9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left="72" w:firstLine="680"/>
      <w:jc w:val="both"/>
    </w:pPr>
    <w:rPr>
      <w:rFonts w:eastAsia="MS Mincho"/>
      <w:spacing w:val="-2"/>
    </w:rPr>
  </w:style>
  <w:style w:type="paragraph" w:styleId="31">
    <w:name w:val="Body Text Indent 3"/>
    <w:basedOn w:val="a0"/>
    <w:pPr>
      <w:spacing w:before="120"/>
      <w:ind w:left="284" w:firstLine="424"/>
    </w:pPr>
    <w:rPr>
      <w:sz w:val="28"/>
    </w:rPr>
  </w:style>
  <w:style w:type="paragraph" w:customStyle="1" w:styleId="40">
    <w:name w:val="заголовок 4"/>
    <w:basedOn w:val="a0"/>
    <w:next w:val="a0"/>
    <w:pPr>
      <w:keepNext/>
      <w:tabs>
        <w:tab w:val="left" w:pos="0"/>
      </w:tabs>
      <w:suppressAutoHyphens/>
      <w:jc w:val="center"/>
    </w:pPr>
    <w:rPr>
      <w:snapToGrid w:val="0"/>
      <w:spacing w:val="-2"/>
      <w:szCs w:val="20"/>
    </w:rPr>
  </w:style>
  <w:style w:type="paragraph" w:styleId="ae">
    <w:name w:val="Plain Text"/>
    <w:basedOn w:val="a0"/>
    <w:pPr>
      <w:tabs>
        <w:tab w:val="left" w:pos="360"/>
      </w:tabs>
      <w:ind w:firstLine="900"/>
      <w:jc w:val="both"/>
    </w:pPr>
    <w:rPr>
      <w:rFonts w:eastAsia="MS Mincho"/>
      <w:spacing w:val="-2"/>
      <w:sz w:val="26"/>
      <w:szCs w:val="20"/>
    </w:rPr>
  </w:style>
  <w:style w:type="paragraph" w:customStyle="1" w:styleId="12">
    <w:name w:val="заголовок 1"/>
    <w:basedOn w:val="a0"/>
    <w:next w:val="a0"/>
    <w:pPr>
      <w:keepNext/>
      <w:spacing w:before="240" w:after="60"/>
      <w:jc w:val="both"/>
    </w:pPr>
    <w:rPr>
      <w:rFonts w:ascii="Arial" w:hAnsi="Arial"/>
      <w:b/>
      <w:snapToGrid w:val="0"/>
      <w:kern w:val="28"/>
      <w:sz w:val="28"/>
      <w:szCs w:val="20"/>
      <w:lang w:val="en-GB"/>
    </w:rPr>
  </w:style>
  <w:style w:type="paragraph" w:customStyle="1" w:styleId="70">
    <w:name w:val="заголовок 7"/>
    <w:basedOn w:val="a0"/>
    <w:next w:val="a0"/>
    <w:pPr>
      <w:keepNext/>
      <w:jc w:val="center"/>
    </w:pPr>
    <w:rPr>
      <w:b/>
      <w:snapToGrid w:val="0"/>
      <w:szCs w:val="20"/>
    </w:rPr>
  </w:style>
  <w:style w:type="paragraph" w:customStyle="1" w:styleId="41">
    <w:name w:val="оглавление 4"/>
    <w:basedOn w:val="a0"/>
    <w:next w:val="a0"/>
    <w:pPr>
      <w:ind w:left="720"/>
    </w:pPr>
    <w:rPr>
      <w:rFonts w:ascii="Garamond" w:hAnsi="Garamond"/>
      <w:snapToGrid w:val="0"/>
      <w:sz w:val="18"/>
      <w:szCs w:val="20"/>
      <w:lang w:val="en-GB"/>
    </w:rPr>
  </w:style>
  <w:style w:type="paragraph" w:customStyle="1" w:styleId="IniiaioaenoIoieo">
    <w:name w:val="Iniiai? oaenoIoieo"/>
    <w:basedOn w:val="a0"/>
    <w:pPr>
      <w:tabs>
        <w:tab w:val="left" w:pos="360"/>
      </w:tabs>
      <w:ind w:left="360" w:hanging="360"/>
      <w:jc w:val="both"/>
    </w:pPr>
    <w:rPr>
      <w:snapToGrid w:val="0"/>
      <w:szCs w:val="20"/>
      <w:lang w:val="en-GB"/>
    </w:rPr>
  </w:style>
  <w:style w:type="paragraph" w:styleId="af">
    <w:name w:val="Subtitle"/>
    <w:basedOn w:val="a0"/>
    <w:qFormat/>
    <w:rPr>
      <w:b/>
      <w:bCs/>
    </w:rPr>
  </w:style>
  <w:style w:type="character" w:styleId="af0">
    <w:name w:val="footnote reference"/>
    <w:semiHidden/>
    <w:rPr>
      <w:vertAlign w:val="superscript"/>
    </w:rPr>
  </w:style>
  <w:style w:type="paragraph" w:styleId="af1">
    <w:name w:val="footnote text"/>
    <w:basedOn w:val="a0"/>
    <w:semiHidden/>
    <w:pPr>
      <w:widowControl w:val="0"/>
      <w:autoSpaceDE w:val="0"/>
      <w:autoSpaceDN w:val="0"/>
    </w:pPr>
    <w:rPr>
      <w:sz w:val="20"/>
      <w:szCs w:val="20"/>
    </w:rPr>
  </w:style>
  <w:style w:type="paragraph" w:styleId="af2">
    <w:name w:val="Block Text"/>
    <w:basedOn w:val="a0"/>
    <w:pPr>
      <w:shd w:val="clear" w:color="auto" w:fill="FFFFFF"/>
      <w:spacing w:line="300" w:lineRule="exact"/>
      <w:ind w:left="14" w:right="10" w:firstLine="511"/>
      <w:jc w:val="both"/>
    </w:pPr>
    <w:rPr>
      <w:sz w:val="28"/>
    </w:rPr>
  </w:style>
  <w:style w:type="paragraph" w:styleId="af3">
    <w:name w:val="Balloon Text"/>
    <w:basedOn w:val="a0"/>
    <w:semiHidden/>
    <w:rPr>
      <w:rFonts w:ascii="Tahoma" w:hAnsi="Tahoma" w:cs="Tahoma"/>
      <w:sz w:val="16"/>
      <w:szCs w:val="16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1240"/>
    </w:pPr>
    <w:rPr>
      <w:b/>
      <w:bCs/>
      <w:sz w:val="28"/>
      <w:szCs w:val="28"/>
    </w:rPr>
  </w:style>
  <w:style w:type="paragraph" w:styleId="af4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paragraph" w:customStyle="1" w:styleId="13">
    <w:name w:val="Основной текст1"/>
    <w:basedOn w:val="a0"/>
    <w:rPr>
      <w:snapToGrid w:val="0"/>
      <w:szCs w:val="20"/>
    </w:rPr>
  </w:style>
  <w:style w:type="table" w:styleId="af5">
    <w:name w:val="Table Grid"/>
    <w:basedOn w:val="a2"/>
    <w:uiPriority w:val="59"/>
    <w:rsid w:val="000A4D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uiPriority w:val="99"/>
    <w:rsid w:val="0034097F"/>
    <w:rPr>
      <w:color w:val="0000FF"/>
      <w:u w:val="single"/>
    </w:rPr>
  </w:style>
  <w:style w:type="character" w:customStyle="1" w:styleId="a5">
    <w:name w:val="Основной текст Знак"/>
    <w:aliases w:val="Основной текст Знак Знак Знак Знак Знак,Основной текст Знак Знак Знак Знак1"/>
    <w:link w:val="a4"/>
    <w:rsid w:val="00546B8F"/>
    <w:rPr>
      <w:rFonts w:eastAsia="MS Mincho"/>
      <w:sz w:val="26"/>
      <w:szCs w:val="24"/>
      <w:lang w:val="ru-RU" w:eastAsia="ru-RU" w:bidi="ar-SA"/>
    </w:rPr>
  </w:style>
  <w:style w:type="paragraph" w:customStyle="1" w:styleId="ConsPlusNormal">
    <w:name w:val="ConsPlusNormal"/>
    <w:rsid w:val="00DE51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775AC"/>
    <w:pPr>
      <w:widowControl w:val="0"/>
      <w:ind w:firstLine="720"/>
    </w:pPr>
    <w:rPr>
      <w:rFonts w:ascii="Arial" w:hAnsi="Arial"/>
      <w:snapToGrid w:val="0"/>
    </w:rPr>
  </w:style>
  <w:style w:type="paragraph" w:customStyle="1" w:styleId="FR2">
    <w:name w:val="FR2"/>
    <w:rsid w:val="00B557BB"/>
    <w:pPr>
      <w:widowControl w:val="0"/>
      <w:autoSpaceDE w:val="0"/>
      <w:autoSpaceDN w:val="0"/>
      <w:adjustRightInd w:val="0"/>
      <w:ind w:left="5480"/>
    </w:pPr>
    <w:rPr>
      <w:rFonts w:ascii="Arial" w:hAnsi="Arial" w:cs="Arial"/>
      <w:b/>
      <w:bCs/>
      <w:i/>
      <w:iCs/>
      <w:sz w:val="40"/>
      <w:szCs w:val="40"/>
    </w:rPr>
  </w:style>
  <w:style w:type="paragraph" w:customStyle="1" w:styleId="af7">
    <w:name w:val="Таблица шапка"/>
    <w:basedOn w:val="a0"/>
    <w:rsid w:val="002F05F2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8">
    <w:name w:val="Таблица текст"/>
    <w:basedOn w:val="a0"/>
    <w:rsid w:val="002F05F2"/>
    <w:pPr>
      <w:spacing w:before="40" w:after="40"/>
      <w:ind w:left="57" w:right="57"/>
    </w:pPr>
    <w:rPr>
      <w:snapToGrid w:val="0"/>
      <w:szCs w:val="20"/>
    </w:rPr>
  </w:style>
  <w:style w:type="paragraph" w:customStyle="1" w:styleId="ConsPlusTitle">
    <w:name w:val="ConsPlusTitle"/>
    <w:rsid w:val="00343E4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9">
    <w:name w:val="Основной текст с отступом Знак"/>
    <w:link w:val="a8"/>
    <w:rsid w:val="00343E4F"/>
    <w:rPr>
      <w:sz w:val="28"/>
      <w:lang w:val="ru-RU" w:eastAsia="ru-RU" w:bidi="ar-SA"/>
    </w:rPr>
  </w:style>
  <w:style w:type="paragraph" w:customStyle="1" w:styleId="ConsNonformat">
    <w:name w:val="ConsNonformat"/>
    <w:rsid w:val="005C5F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1">
    <w:name w:val="Заголовок 2 Знак1"/>
    <w:aliases w:val="Заголовок 2 Знак Знак"/>
    <w:link w:val="2"/>
    <w:rsid w:val="005C5F87"/>
    <w:rPr>
      <w:rFonts w:cs="Arial"/>
      <w:b/>
      <w:bCs/>
      <w:i/>
      <w:iCs/>
      <w:sz w:val="28"/>
      <w:szCs w:val="28"/>
      <w:lang w:val="ru-RU" w:eastAsia="ru-RU" w:bidi="ar-SA"/>
    </w:rPr>
  </w:style>
  <w:style w:type="character" w:styleId="af9">
    <w:name w:val="annotation reference"/>
    <w:semiHidden/>
    <w:rsid w:val="00451478"/>
    <w:rPr>
      <w:sz w:val="16"/>
      <w:szCs w:val="16"/>
    </w:rPr>
  </w:style>
  <w:style w:type="paragraph" w:styleId="afa">
    <w:name w:val="annotation text"/>
    <w:basedOn w:val="a0"/>
    <w:semiHidden/>
    <w:rsid w:val="00451478"/>
    <w:rPr>
      <w:sz w:val="20"/>
      <w:szCs w:val="20"/>
    </w:rPr>
  </w:style>
  <w:style w:type="paragraph" w:styleId="afb">
    <w:name w:val="annotation subject"/>
    <w:basedOn w:val="afa"/>
    <w:next w:val="afa"/>
    <w:semiHidden/>
    <w:rsid w:val="00451478"/>
    <w:rPr>
      <w:b/>
      <w:bCs/>
    </w:rPr>
  </w:style>
  <w:style w:type="paragraph" w:customStyle="1" w:styleId="50">
    <w:name w:val="Знак5"/>
    <w:basedOn w:val="a0"/>
    <w:rsid w:val="00AD3D4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c">
    <w:name w:val="No Spacing"/>
    <w:uiPriority w:val="1"/>
    <w:qFormat/>
    <w:rsid w:val="00402C33"/>
    <w:rPr>
      <w:rFonts w:ascii="Calibri" w:eastAsia="Calibri" w:hAnsi="Calibri"/>
      <w:sz w:val="22"/>
      <w:szCs w:val="22"/>
      <w:lang w:eastAsia="en-US"/>
    </w:rPr>
  </w:style>
  <w:style w:type="paragraph" w:styleId="afd">
    <w:name w:val="Normal (Web)"/>
    <w:basedOn w:val="a0"/>
    <w:uiPriority w:val="99"/>
    <w:rsid w:val="001863D7"/>
    <w:pPr>
      <w:suppressAutoHyphens/>
      <w:spacing w:before="280" w:after="280"/>
    </w:pPr>
    <w:rPr>
      <w:lang w:eastAsia="ar-SA"/>
    </w:rPr>
  </w:style>
  <w:style w:type="paragraph" w:customStyle="1" w:styleId="14">
    <w:name w:val="Абзац списка1"/>
    <w:basedOn w:val="a0"/>
    <w:rsid w:val="004D5F8D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e">
    <w:name w:val="FollowedHyperlink"/>
    <w:uiPriority w:val="99"/>
    <w:unhideWhenUsed/>
    <w:rsid w:val="00D93EA1"/>
    <w:rPr>
      <w:color w:val="800080"/>
      <w:u w:val="single"/>
    </w:rPr>
  </w:style>
  <w:style w:type="paragraph" w:customStyle="1" w:styleId="xl65">
    <w:name w:val="xl65"/>
    <w:basedOn w:val="a0"/>
    <w:rsid w:val="00D93EA1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0"/>
    <w:rsid w:val="00D93EA1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7">
    <w:name w:val="xl67"/>
    <w:basedOn w:val="a0"/>
    <w:rsid w:val="00D93EA1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0"/>
    <w:rsid w:val="00D93EA1"/>
    <w:pP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0"/>
    <w:rsid w:val="00D93EA1"/>
    <w:pP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1">
    <w:name w:val="xl71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2">
    <w:name w:val="xl72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0"/>
    <w:rsid w:val="00D93EA1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6">
    <w:name w:val="xl76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7">
    <w:name w:val="xl77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9">
    <w:name w:val="xl79"/>
    <w:basedOn w:val="a0"/>
    <w:rsid w:val="00D93EA1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1">
    <w:name w:val="xl81"/>
    <w:basedOn w:val="a0"/>
    <w:rsid w:val="00D93EA1"/>
    <w:pP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2">
    <w:name w:val="xl82"/>
    <w:basedOn w:val="a0"/>
    <w:rsid w:val="00D93E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4">
    <w:name w:val="xl84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9">
    <w:name w:val="xl89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0"/>
    <w:rsid w:val="00D93EA1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1">
    <w:name w:val="xl91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0"/>
    <w:rsid w:val="00D93EA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3">
    <w:name w:val="xl93"/>
    <w:basedOn w:val="a0"/>
    <w:rsid w:val="00D93EA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4">
    <w:name w:val="xl94"/>
    <w:basedOn w:val="a0"/>
    <w:rsid w:val="00D93EA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5">
    <w:name w:val="xl95"/>
    <w:basedOn w:val="a0"/>
    <w:rsid w:val="00D93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6">
    <w:name w:val="xl96"/>
    <w:basedOn w:val="a0"/>
    <w:rsid w:val="00D93EA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7">
    <w:name w:val="xl97"/>
    <w:basedOn w:val="a0"/>
    <w:rsid w:val="00D93EA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8">
    <w:name w:val="xl98"/>
    <w:basedOn w:val="a0"/>
    <w:rsid w:val="00D93EA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0">
    <w:name w:val="xl100"/>
    <w:basedOn w:val="a0"/>
    <w:rsid w:val="00D93E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2">
    <w:name w:val="xl102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3">
    <w:name w:val="xl103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4">
    <w:name w:val="xl104"/>
    <w:basedOn w:val="a0"/>
    <w:rsid w:val="00D93E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5">
    <w:name w:val="xl105"/>
    <w:basedOn w:val="a0"/>
    <w:rsid w:val="00D93E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6">
    <w:name w:val="xl106"/>
    <w:basedOn w:val="a0"/>
    <w:rsid w:val="00D93E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7">
    <w:name w:val="xl107"/>
    <w:basedOn w:val="a0"/>
    <w:rsid w:val="00D93EA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8">
    <w:name w:val="xl108"/>
    <w:basedOn w:val="a0"/>
    <w:rsid w:val="00D93EA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9">
    <w:name w:val="xl109"/>
    <w:basedOn w:val="a0"/>
    <w:rsid w:val="00D93E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0">
    <w:name w:val="xl110"/>
    <w:basedOn w:val="a0"/>
    <w:rsid w:val="00D93E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1">
    <w:name w:val="xl111"/>
    <w:basedOn w:val="a0"/>
    <w:rsid w:val="00D93E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2">
    <w:name w:val="xl112"/>
    <w:basedOn w:val="a0"/>
    <w:rsid w:val="00D93E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0"/>
    <w:rsid w:val="00D93EA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5">
    <w:name w:val="xl115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6">
    <w:name w:val="xl116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0"/>
    <w:rsid w:val="00D93EA1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0"/>
    <w:rsid w:val="00D93E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0"/>
    <w:rsid w:val="00D93E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0">
    <w:name w:val="xl120"/>
    <w:basedOn w:val="a0"/>
    <w:rsid w:val="00D93E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1">
    <w:name w:val="xl121"/>
    <w:basedOn w:val="a0"/>
    <w:rsid w:val="00D93E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2">
    <w:name w:val="xl122"/>
    <w:basedOn w:val="a0"/>
    <w:rsid w:val="00D93E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0"/>
    <w:rsid w:val="00D93EA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0"/>
    <w:rsid w:val="00D93E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0"/>
    <w:rsid w:val="00D93EA1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27">
    <w:name w:val="xl127"/>
    <w:basedOn w:val="a0"/>
    <w:rsid w:val="00D93EA1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8">
    <w:name w:val="xl128"/>
    <w:basedOn w:val="a0"/>
    <w:rsid w:val="00D93EA1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29">
    <w:name w:val="xl129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0">
    <w:name w:val="xl130"/>
    <w:basedOn w:val="a0"/>
    <w:rsid w:val="00D93EA1"/>
    <w:pPr>
      <w:shd w:val="clear" w:color="000000" w:fill="FFFFFF"/>
      <w:spacing w:before="100" w:beforeAutospacing="1" w:after="100" w:afterAutospacing="1"/>
    </w:pPr>
  </w:style>
  <w:style w:type="paragraph" w:customStyle="1" w:styleId="xl131">
    <w:name w:val="xl131"/>
    <w:basedOn w:val="a0"/>
    <w:rsid w:val="00D93E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2">
    <w:name w:val="xl132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3">
    <w:name w:val="xl133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4">
    <w:name w:val="xl134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5">
    <w:name w:val="xl135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6">
    <w:name w:val="xl136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7">
    <w:name w:val="xl137"/>
    <w:basedOn w:val="a0"/>
    <w:rsid w:val="00D93EA1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8">
    <w:name w:val="xl138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9">
    <w:name w:val="xl139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0">
    <w:name w:val="xl140"/>
    <w:basedOn w:val="a0"/>
    <w:rsid w:val="00D93EA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1">
    <w:name w:val="xl141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42">
    <w:name w:val="xl142"/>
    <w:basedOn w:val="a0"/>
    <w:rsid w:val="00D93E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3">
    <w:name w:val="xl143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4">
    <w:name w:val="xl144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45">
    <w:name w:val="xl145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6">
    <w:name w:val="xl146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7">
    <w:name w:val="xl147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8">
    <w:name w:val="xl148"/>
    <w:basedOn w:val="a0"/>
    <w:rsid w:val="00D93EA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9">
    <w:name w:val="xl149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50">
    <w:name w:val="xl150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1">
    <w:name w:val="xl151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2">
    <w:name w:val="xl152"/>
    <w:basedOn w:val="a0"/>
    <w:rsid w:val="00D93EA1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3">
    <w:name w:val="xl153"/>
    <w:basedOn w:val="a0"/>
    <w:rsid w:val="00D93EA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4">
    <w:name w:val="xl154"/>
    <w:basedOn w:val="a0"/>
    <w:rsid w:val="00D93EA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6">
    <w:name w:val="xl156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0"/>
    <w:rsid w:val="00D93EA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0"/>
    <w:rsid w:val="00D93EA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0">
    <w:name w:val="xl160"/>
    <w:basedOn w:val="a0"/>
    <w:rsid w:val="00D93EA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character" w:styleId="aff">
    <w:name w:val="line number"/>
    <w:rsid w:val="00750CAA"/>
  </w:style>
  <w:style w:type="character" w:customStyle="1" w:styleId="a7">
    <w:name w:val="Верхний колонтитул Знак"/>
    <w:link w:val="a6"/>
    <w:uiPriority w:val="99"/>
    <w:rsid w:val="00750CAA"/>
    <w:rPr>
      <w:sz w:val="24"/>
      <w:szCs w:val="24"/>
    </w:rPr>
  </w:style>
  <w:style w:type="character" w:styleId="aff0">
    <w:name w:val="Emphasis"/>
    <w:uiPriority w:val="20"/>
    <w:qFormat/>
    <w:rsid w:val="00DD37E6"/>
    <w:rPr>
      <w:i/>
      <w:iCs/>
    </w:rPr>
  </w:style>
  <w:style w:type="character" w:customStyle="1" w:styleId="ad">
    <w:name w:val="Нижний колонтитул Знак"/>
    <w:link w:val="ac"/>
    <w:uiPriority w:val="99"/>
    <w:rsid w:val="00D639AD"/>
    <w:rPr>
      <w:rFonts w:eastAsia="MS Mincho"/>
      <w:spacing w:val="-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E47C4"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ind w:left="540"/>
      <w:outlineLvl w:val="0"/>
    </w:pPr>
    <w:rPr>
      <w:rFonts w:eastAsia="MS Mincho" w:cs="Arial"/>
      <w:b/>
      <w:bCs/>
      <w:kern w:val="32"/>
      <w:sz w:val="32"/>
      <w:szCs w:val="32"/>
    </w:rPr>
  </w:style>
  <w:style w:type="paragraph" w:styleId="2">
    <w:name w:val="heading 2"/>
    <w:aliases w:val="Заголовок 2 Знак"/>
    <w:basedOn w:val="a0"/>
    <w:next w:val="a0"/>
    <w:link w:val="21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ind w:left="72"/>
      <w:jc w:val="both"/>
      <w:outlineLvl w:val="2"/>
    </w:pPr>
    <w:rPr>
      <w:rFonts w:eastAsia="MS Mincho"/>
      <w:snapToGrid w:val="0"/>
      <w:spacing w:val="-2"/>
      <w:szCs w:val="20"/>
    </w:rPr>
  </w:style>
  <w:style w:type="paragraph" w:styleId="4">
    <w:name w:val="heading 4"/>
    <w:basedOn w:val="a0"/>
    <w:next w:val="a0"/>
    <w:qFormat/>
    <w:pPr>
      <w:keepNext/>
      <w:outlineLvl w:val="3"/>
    </w:pPr>
    <w:rPr>
      <w:b/>
      <w:bCs/>
      <w:sz w:val="28"/>
    </w:rPr>
  </w:style>
  <w:style w:type="paragraph" w:styleId="5">
    <w:name w:val="heading 5"/>
    <w:basedOn w:val="a0"/>
    <w:next w:val="a0"/>
    <w:qFormat/>
    <w:pPr>
      <w:keepNext/>
      <w:outlineLvl w:val="4"/>
    </w:pPr>
    <w:rPr>
      <w:sz w:val="28"/>
    </w:rPr>
  </w:style>
  <w:style w:type="paragraph" w:styleId="6">
    <w:name w:val="heading 6"/>
    <w:basedOn w:val="a0"/>
    <w:next w:val="a0"/>
    <w:qFormat/>
    <w:pPr>
      <w:keepNext/>
      <w:ind w:left="162"/>
      <w:outlineLvl w:val="5"/>
    </w:pPr>
    <w:rPr>
      <w:rFonts w:cs="Arial"/>
      <w:sz w:val="28"/>
      <w:szCs w:val="20"/>
      <w:lang w:val="en-US"/>
    </w:rPr>
  </w:style>
  <w:style w:type="paragraph" w:styleId="7">
    <w:name w:val="heading 7"/>
    <w:basedOn w:val="a0"/>
    <w:next w:val="a0"/>
    <w:qFormat/>
    <w:pPr>
      <w:keepNext/>
      <w:ind w:left="1440" w:right="-360" w:hanging="11"/>
      <w:jc w:val="both"/>
      <w:outlineLvl w:val="6"/>
    </w:pPr>
    <w:rPr>
      <w:sz w:val="28"/>
    </w:rPr>
  </w:style>
  <w:style w:type="paragraph" w:styleId="8">
    <w:name w:val="heading 8"/>
    <w:basedOn w:val="a0"/>
    <w:next w:val="a0"/>
    <w:qFormat/>
    <w:pPr>
      <w:keepNext/>
      <w:jc w:val="both"/>
      <w:outlineLvl w:val="7"/>
    </w:pPr>
    <w:rPr>
      <w:sz w:val="28"/>
    </w:rPr>
  </w:style>
  <w:style w:type="paragraph" w:styleId="9">
    <w:name w:val="heading 9"/>
    <w:basedOn w:val="a0"/>
    <w:next w:val="a0"/>
    <w:qFormat/>
    <w:pPr>
      <w:keepNext/>
      <w:jc w:val="center"/>
      <w:outlineLvl w:val="8"/>
    </w:pPr>
    <w:rPr>
      <w:rFonts w:eastAsia="MS Mincho"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Текст1"/>
    <w:basedOn w:val="11"/>
    <w:pPr>
      <w:ind w:firstLine="0"/>
      <w:jc w:val="left"/>
    </w:pPr>
    <w:rPr>
      <w:sz w:val="26"/>
    </w:rPr>
  </w:style>
  <w:style w:type="paragraph" w:customStyle="1" w:styleId="11">
    <w:name w:val="Обычный1"/>
    <w:pPr>
      <w:ind w:firstLine="720"/>
      <w:jc w:val="both"/>
    </w:pPr>
    <w:rPr>
      <w:sz w:val="28"/>
    </w:rPr>
  </w:style>
  <w:style w:type="paragraph" w:customStyle="1" w:styleId="110">
    <w:name w:val="Заголовок 11"/>
    <w:basedOn w:val="11"/>
    <w:next w:val="11"/>
    <w:pPr>
      <w:keepNext/>
      <w:spacing w:before="240" w:after="60"/>
      <w:ind w:firstLine="0"/>
      <w:jc w:val="center"/>
    </w:pPr>
    <w:rPr>
      <w:b/>
      <w:kern w:val="28"/>
    </w:rPr>
  </w:style>
  <w:style w:type="paragraph" w:styleId="a4">
    <w:name w:val="Body Text"/>
    <w:aliases w:val="Основной текст Знак Знак Знак Знак,Основной текст Знак Знак Знак"/>
    <w:basedOn w:val="a0"/>
    <w:link w:val="a5"/>
    <w:pPr>
      <w:ind w:firstLine="709"/>
      <w:jc w:val="both"/>
    </w:pPr>
    <w:rPr>
      <w:rFonts w:eastAsia="MS Mincho"/>
      <w:sz w:val="26"/>
    </w:rPr>
  </w:style>
  <w:style w:type="paragraph" w:styleId="a6">
    <w:name w:val="header"/>
    <w:basedOn w:val="a0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8">
    <w:name w:val="Body Text Indent"/>
    <w:basedOn w:val="a0"/>
    <w:link w:val="a9"/>
    <w:pPr>
      <w:ind w:firstLine="720"/>
    </w:pPr>
    <w:rPr>
      <w:sz w:val="28"/>
      <w:szCs w:val="20"/>
    </w:rPr>
  </w:style>
  <w:style w:type="paragraph" w:styleId="a">
    <w:name w:val="List Bullet"/>
    <w:basedOn w:val="a0"/>
    <w:autoRedefine/>
    <w:rsid w:val="004775AC"/>
    <w:pPr>
      <w:numPr>
        <w:ilvl w:val="3"/>
        <w:numId w:val="8"/>
      </w:numPr>
      <w:tabs>
        <w:tab w:val="clear" w:pos="2880"/>
        <w:tab w:val="left" w:pos="-567"/>
        <w:tab w:val="left" w:pos="-426"/>
        <w:tab w:val="num" w:pos="1080"/>
      </w:tabs>
      <w:autoSpaceDE w:val="0"/>
      <w:autoSpaceDN w:val="0"/>
      <w:adjustRightInd w:val="0"/>
      <w:ind w:left="1080"/>
      <w:jc w:val="both"/>
    </w:pPr>
    <w:rPr>
      <w:bCs/>
      <w:sz w:val="28"/>
      <w:szCs w:val="28"/>
    </w:rPr>
  </w:style>
  <w:style w:type="paragraph" w:styleId="aa">
    <w:name w:val="Title"/>
    <w:basedOn w:val="a0"/>
    <w:qFormat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Head71">
    <w:name w:val="Head 7.1"/>
    <w:basedOn w:val="a0"/>
    <w:pPr>
      <w:widowControl w:val="0"/>
      <w:suppressAutoHyphens/>
      <w:jc w:val="center"/>
    </w:pPr>
    <w:rPr>
      <w:rFonts w:ascii="CG Times" w:hAnsi="CG Times"/>
      <w:b/>
      <w:snapToGrid w:val="0"/>
      <w:sz w:val="28"/>
      <w:szCs w:val="20"/>
      <w:lang w:val="en-US"/>
    </w:rPr>
  </w:style>
  <w:style w:type="paragraph" w:styleId="30">
    <w:name w:val="Body Text 3"/>
    <w:basedOn w:val="a0"/>
    <w:pPr>
      <w:suppressAutoHyphens/>
      <w:spacing w:before="20"/>
    </w:pPr>
    <w:rPr>
      <w:sz w:val="28"/>
    </w:rPr>
  </w:style>
  <w:style w:type="character" w:styleId="ab">
    <w:name w:val="page number"/>
    <w:basedOn w:val="a1"/>
  </w:style>
  <w:style w:type="paragraph" w:styleId="20">
    <w:name w:val="Body Text Indent 2"/>
    <w:basedOn w:val="a0"/>
    <w:pPr>
      <w:ind w:left="72"/>
    </w:pPr>
    <w:rPr>
      <w:sz w:val="28"/>
    </w:rPr>
  </w:style>
  <w:style w:type="paragraph" w:styleId="22">
    <w:name w:val="Body Text 2"/>
    <w:basedOn w:val="a0"/>
    <w:rPr>
      <w:color w:val="000000"/>
      <w:sz w:val="28"/>
      <w:szCs w:val="30"/>
    </w:rPr>
  </w:style>
  <w:style w:type="paragraph" w:styleId="ac">
    <w:name w:val="footer"/>
    <w:basedOn w:val="a0"/>
    <w:link w:val="ad"/>
    <w:uiPriority w:val="9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left="72" w:firstLine="680"/>
      <w:jc w:val="both"/>
    </w:pPr>
    <w:rPr>
      <w:rFonts w:eastAsia="MS Mincho"/>
      <w:spacing w:val="-2"/>
    </w:rPr>
  </w:style>
  <w:style w:type="paragraph" w:styleId="31">
    <w:name w:val="Body Text Indent 3"/>
    <w:basedOn w:val="a0"/>
    <w:pPr>
      <w:spacing w:before="120"/>
      <w:ind w:left="284" w:firstLine="424"/>
    </w:pPr>
    <w:rPr>
      <w:sz w:val="28"/>
    </w:rPr>
  </w:style>
  <w:style w:type="paragraph" w:customStyle="1" w:styleId="40">
    <w:name w:val="заголовок 4"/>
    <w:basedOn w:val="a0"/>
    <w:next w:val="a0"/>
    <w:pPr>
      <w:keepNext/>
      <w:tabs>
        <w:tab w:val="left" w:pos="0"/>
      </w:tabs>
      <w:suppressAutoHyphens/>
      <w:jc w:val="center"/>
    </w:pPr>
    <w:rPr>
      <w:snapToGrid w:val="0"/>
      <w:spacing w:val="-2"/>
      <w:szCs w:val="20"/>
    </w:rPr>
  </w:style>
  <w:style w:type="paragraph" w:styleId="ae">
    <w:name w:val="Plain Text"/>
    <w:basedOn w:val="a0"/>
    <w:pPr>
      <w:tabs>
        <w:tab w:val="left" w:pos="360"/>
      </w:tabs>
      <w:ind w:firstLine="900"/>
      <w:jc w:val="both"/>
    </w:pPr>
    <w:rPr>
      <w:rFonts w:eastAsia="MS Mincho"/>
      <w:spacing w:val="-2"/>
      <w:sz w:val="26"/>
      <w:szCs w:val="20"/>
    </w:rPr>
  </w:style>
  <w:style w:type="paragraph" w:customStyle="1" w:styleId="12">
    <w:name w:val="заголовок 1"/>
    <w:basedOn w:val="a0"/>
    <w:next w:val="a0"/>
    <w:pPr>
      <w:keepNext/>
      <w:spacing w:before="240" w:after="60"/>
      <w:jc w:val="both"/>
    </w:pPr>
    <w:rPr>
      <w:rFonts w:ascii="Arial" w:hAnsi="Arial"/>
      <w:b/>
      <w:snapToGrid w:val="0"/>
      <w:kern w:val="28"/>
      <w:sz w:val="28"/>
      <w:szCs w:val="20"/>
      <w:lang w:val="en-GB"/>
    </w:rPr>
  </w:style>
  <w:style w:type="paragraph" w:customStyle="1" w:styleId="70">
    <w:name w:val="заголовок 7"/>
    <w:basedOn w:val="a0"/>
    <w:next w:val="a0"/>
    <w:pPr>
      <w:keepNext/>
      <w:jc w:val="center"/>
    </w:pPr>
    <w:rPr>
      <w:b/>
      <w:snapToGrid w:val="0"/>
      <w:szCs w:val="20"/>
    </w:rPr>
  </w:style>
  <w:style w:type="paragraph" w:customStyle="1" w:styleId="41">
    <w:name w:val="оглавление 4"/>
    <w:basedOn w:val="a0"/>
    <w:next w:val="a0"/>
    <w:pPr>
      <w:ind w:left="720"/>
    </w:pPr>
    <w:rPr>
      <w:rFonts w:ascii="Garamond" w:hAnsi="Garamond"/>
      <w:snapToGrid w:val="0"/>
      <w:sz w:val="18"/>
      <w:szCs w:val="20"/>
      <w:lang w:val="en-GB"/>
    </w:rPr>
  </w:style>
  <w:style w:type="paragraph" w:customStyle="1" w:styleId="IniiaioaenoIoieo">
    <w:name w:val="Iniiai? oaenoIoieo"/>
    <w:basedOn w:val="a0"/>
    <w:pPr>
      <w:tabs>
        <w:tab w:val="left" w:pos="360"/>
      </w:tabs>
      <w:ind w:left="360" w:hanging="360"/>
      <w:jc w:val="both"/>
    </w:pPr>
    <w:rPr>
      <w:snapToGrid w:val="0"/>
      <w:szCs w:val="20"/>
      <w:lang w:val="en-GB"/>
    </w:rPr>
  </w:style>
  <w:style w:type="paragraph" w:styleId="af">
    <w:name w:val="Subtitle"/>
    <w:basedOn w:val="a0"/>
    <w:qFormat/>
    <w:rPr>
      <w:b/>
      <w:bCs/>
    </w:rPr>
  </w:style>
  <w:style w:type="character" w:styleId="af0">
    <w:name w:val="footnote reference"/>
    <w:semiHidden/>
    <w:rPr>
      <w:vertAlign w:val="superscript"/>
    </w:rPr>
  </w:style>
  <w:style w:type="paragraph" w:styleId="af1">
    <w:name w:val="footnote text"/>
    <w:basedOn w:val="a0"/>
    <w:semiHidden/>
    <w:pPr>
      <w:widowControl w:val="0"/>
      <w:autoSpaceDE w:val="0"/>
      <w:autoSpaceDN w:val="0"/>
    </w:pPr>
    <w:rPr>
      <w:sz w:val="20"/>
      <w:szCs w:val="20"/>
    </w:rPr>
  </w:style>
  <w:style w:type="paragraph" w:styleId="af2">
    <w:name w:val="Block Text"/>
    <w:basedOn w:val="a0"/>
    <w:pPr>
      <w:shd w:val="clear" w:color="auto" w:fill="FFFFFF"/>
      <w:spacing w:line="300" w:lineRule="exact"/>
      <w:ind w:left="14" w:right="10" w:firstLine="511"/>
      <w:jc w:val="both"/>
    </w:pPr>
    <w:rPr>
      <w:sz w:val="28"/>
    </w:rPr>
  </w:style>
  <w:style w:type="paragraph" w:styleId="af3">
    <w:name w:val="Balloon Text"/>
    <w:basedOn w:val="a0"/>
    <w:semiHidden/>
    <w:rPr>
      <w:rFonts w:ascii="Tahoma" w:hAnsi="Tahoma" w:cs="Tahoma"/>
      <w:sz w:val="16"/>
      <w:szCs w:val="16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1240"/>
    </w:pPr>
    <w:rPr>
      <w:b/>
      <w:bCs/>
      <w:sz w:val="28"/>
      <w:szCs w:val="28"/>
    </w:rPr>
  </w:style>
  <w:style w:type="paragraph" w:styleId="af4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paragraph" w:customStyle="1" w:styleId="13">
    <w:name w:val="Основной текст1"/>
    <w:basedOn w:val="a0"/>
    <w:rPr>
      <w:snapToGrid w:val="0"/>
      <w:szCs w:val="20"/>
    </w:rPr>
  </w:style>
  <w:style w:type="table" w:styleId="af5">
    <w:name w:val="Table Grid"/>
    <w:basedOn w:val="a2"/>
    <w:uiPriority w:val="59"/>
    <w:rsid w:val="000A4D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uiPriority w:val="99"/>
    <w:rsid w:val="0034097F"/>
    <w:rPr>
      <w:color w:val="0000FF"/>
      <w:u w:val="single"/>
    </w:rPr>
  </w:style>
  <w:style w:type="character" w:customStyle="1" w:styleId="a5">
    <w:name w:val="Основной текст Знак"/>
    <w:aliases w:val="Основной текст Знак Знак Знак Знак Знак,Основной текст Знак Знак Знак Знак1"/>
    <w:link w:val="a4"/>
    <w:rsid w:val="00546B8F"/>
    <w:rPr>
      <w:rFonts w:eastAsia="MS Mincho"/>
      <w:sz w:val="26"/>
      <w:szCs w:val="24"/>
      <w:lang w:val="ru-RU" w:eastAsia="ru-RU" w:bidi="ar-SA"/>
    </w:rPr>
  </w:style>
  <w:style w:type="paragraph" w:customStyle="1" w:styleId="ConsPlusNormal">
    <w:name w:val="ConsPlusNormal"/>
    <w:rsid w:val="00DE51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775AC"/>
    <w:pPr>
      <w:widowControl w:val="0"/>
      <w:ind w:firstLine="720"/>
    </w:pPr>
    <w:rPr>
      <w:rFonts w:ascii="Arial" w:hAnsi="Arial"/>
      <w:snapToGrid w:val="0"/>
    </w:rPr>
  </w:style>
  <w:style w:type="paragraph" w:customStyle="1" w:styleId="FR2">
    <w:name w:val="FR2"/>
    <w:rsid w:val="00B557BB"/>
    <w:pPr>
      <w:widowControl w:val="0"/>
      <w:autoSpaceDE w:val="0"/>
      <w:autoSpaceDN w:val="0"/>
      <w:adjustRightInd w:val="0"/>
      <w:ind w:left="5480"/>
    </w:pPr>
    <w:rPr>
      <w:rFonts w:ascii="Arial" w:hAnsi="Arial" w:cs="Arial"/>
      <w:b/>
      <w:bCs/>
      <w:i/>
      <w:iCs/>
      <w:sz w:val="40"/>
      <w:szCs w:val="40"/>
    </w:rPr>
  </w:style>
  <w:style w:type="paragraph" w:customStyle="1" w:styleId="af7">
    <w:name w:val="Таблица шапка"/>
    <w:basedOn w:val="a0"/>
    <w:rsid w:val="002F05F2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8">
    <w:name w:val="Таблица текст"/>
    <w:basedOn w:val="a0"/>
    <w:rsid w:val="002F05F2"/>
    <w:pPr>
      <w:spacing w:before="40" w:after="40"/>
      <w:ind w:left="57" w:right="57"/>
    </w:pPr>
    <w:rPr>
      <w:snapToGrid w:val="0"/>
      <w:szCs w:val="20"/>
    </w:rPr>
  </w:style>
  <w:style w:type="paragraph" w:customStyle="1" w:styleId="ConsPlusTitle">
    <w:name w:val="ConsPlusTitle"/>
    <w:rsid w:val="00343E4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9">
    <w:name w:val="Основной текст с отступом Знак"/>
    <w:link w:val="a8"/>
    <w:rsid w:val="00343E4F"/>
    <w:rPr>
      <w:sz w:val="28"/>
      <w:lang w:val="ru-RU" w:eastAsia="ru-RU" w:bidi="ar-SA"/>
    </w:rPr>
  </w:style>
  <w:style w:type="paragraph" w:customStyle="1" w:styleId="ConsNonformat">
    <w:name w:val="ConsNonformat"/>
    <w:rsid w:val="005C5F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1">
    <w:name w:val="Заголовок 2 Знак1"/>
    <w:aliases w:val="Заголовок 2 Знак Знак"/>
    <w:link w:val="2"/>
    <w:rsid w:val="005C5F87"/>
    <w:rPr>
      <w:rFonts w:cs="Arial"/>
      <w:b/>
      <w:bCs/>
      <w:i/>
      <w:iCs/>
      <w:sz w:val="28"/>
      <w:szCs w:val="28"/>
      <w:lang w:val="ru-RU" w:eastAsia="ru-RU" w:bidi="ar-SA"/>
    </w:rPr>
  </w:style>
  <w:style w:type="character" w:styleId="af9">
    <w:name w:val="annotation reference"/>
    <w:semiHidden/>
    <w:rsid w:val="00451478"/>
    <w:rPr>
      <w:sz w:val="16"/>
      <w:szCs w:val="16"/>
    </w:rPr>
  </w:style>
  <w:style w:type="paragraph" w:styleId="afa">
    <w:name w:val="annotation text"/>
    <w:basedOn w:val="a0"/>
    <w:semiHidden/>
    <w:rsid w:val="00451478"/>
    <w:rPr>
      <w:sz w:val="20"/>
      <w:szCs w:val="20"/>
    </w:rPr>
  </w:style>
  <w:style w:type="paragraph" w:styleId="afb">
    <w:name w:val="annotation subject"/>
    <w:basedOn w:val="afa"/>
    <w:next w:val="afa"/>
    <w:semiHidden/>
    <w:rsid w:val="00451478"/>
    <w:rPr>
      <w:b/>
      <w:bCs/>
    </w:rPr>
  </w:style>
  <w:style w:type="paragraph" w:customStyle="1" w:styleId="50">
    <w:name w:val="Знак5"/>
    <w:basedOn w:val="a0"/>
    <w:rsid w:val="00AD3D4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c">
    <w:name w:val="No Spacing"/>
    <w:uiPriority w:val="1"/>
    <w:qFormat/>
    <w:rsid w:val="00402C33"/>
    <w:rPr>
      <w:rFonts w:ascii="Calibri" w:eastAsia="Calibri" w:hAnsi="Calibri"/>
      <w:sz w:val="22"/>
      <w:szCs w:val="22"/>
      <w:lang w:eastAsia="en-US"/>
    </w:rPr>
  </w:style>
  <w:style w:type="paragraph" w:styleId="afd">
    <w:name w:val="Normal (Web)"/>
    <w:basedOn w:val="a0"/>
    <w:uiPriority w:val="99"/>
    <w:rsid w:val="001863D7"/>
    <w:pPr>
      <w:suppressAutoHyphens/>
      <w:spacing w:before="280" w:after="280"/>
    </w:pPr>
    <w:rPr>
      <w:lang w:eastAsia="ar-SA"/>
    </w:rPr>
  </w:style>
  <w:style w:type="paragraph" w:customStyle="1" w:styleId="14">
    <w:name w:val="Абзац списка1"/>
    <w:basedOn w:val="a0"/>
    <w:rsid w:val="004D5F8D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e">
    <w:name w:val="FollowedHyperlink"/>
    <w:uiPriority w:val="99"/>
    <w:unhideWhenUsed/>
    <w:rsid w:val="00D93EA1"/>
    <w:rPr>
      <w:color w:val="800080"/>
      <w:u w:val="single"/>
    </w:rPr>
  </w:style>
  <w:style w:type="paragraph" w:customStyle="1" w:styleId="xl65">
    <w:name w:val="xl65"/>
    <w:basedOn w:val="a0"/>
    <w:rsid w:val="00D93EA1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6">
    <w:name w:val="xl66"/>
    <w:basedOn w:val="a0"/>
    <w:rsid w:val="00D93EA1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7">
    <w:name w:val="xl67"/>
    <w:basedOn w:val="a0"/>
    <w:rsid w:val="00D93EA1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0"/>
    <w:rsid w:val="00D93EA1"/>
    <w:pP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0"/>
    <w:rsid w:val="00D93EA1"/>
    <w:pP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1">
    <w:name w:val="xl71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2">
    <w:name w:val="xl72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0"/>
    <w:rsid w:val="00D93EA1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6">
    <w:name w:val="xl76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7">
    <w:name w:val="xl77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9">
    <w:name w:val="xl79"/>
    <w:basedOn w:val="a0"/>
    <w:rsid w:val="00D93EA1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1">
    <w:name w:val="xl81"/>
    <w:basedOn w:val="a0"/>
    <w:rsid w:val="00D93EA1"/>
    <w:pP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2">
    <w:name w:val="xl82"/>
    <w:basedOn w:val="a0"/>
    <w:rsid w:val="00D93E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4">
    <w:name w:val="xl84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9">
    <w:name w:val="xl89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a0"/>
    <w:rsid w:val="00D93EA1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1">
    <w:name w:val="xl91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2">
    <w:name w:val="xl92"/>
    <w:basedOn w:val="a0"/>
    <w:rsid w:val="00D93EA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3">
    <w:name w:val="xl93"/>
    <w:basedOn w:val="a0"/>
    <w:rsid w:val="00D93EA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4">
    <w:name w:val="xl94"/>
    <w:basedOn w:val="a0"/>
    <w:rsid w:val="00D93EA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5">
    <w:name w:val="xl95"/>
    <w:basedOn w:val="a0"/>
    <w:rsid w:val="00D93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6">
    <w:name w:val="xl96"/>
    <w:basedOn w:val="a0"/>
    <w:rsid w:val="00D93EA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7">
    <w:name w:val="xl97"/>
    <w:basedOn w:val="a0"/>
    <w:rsid w:val="00D93EA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8">
    <w:name w:val="xl98"/>
    <w:basedOn w:val="a0"/>
    <w:rsid w:val="00D93EA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0">
    <w:name w:val="xl100"/>
    <w:basedOn w:val="a0"/>
    <w:rsid w:val="00D93E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2">
    <w:name w:val="xl102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3">
    <w:name w:val="xl103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4">
    <w:name w:val="xl104"/>
    <w:basedOn w:val="a0"/>
    <w:rsid w:val="00D93E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5">
    <w:name w:val="xl105"/>
    <w:basedOn w:val="a0"/>
    <w:rsid w:val="00D93E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6">
    <w:name w:val="xl106"/>
    <w:basedOn w:val="a0"/>
    <w:rsid w:val="00D93E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7">
    <w:name w:val="xl107"/>
    <w:basedOn w:val="a0"/>
    <w:rsid w:val="00D93EA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8">
    <w:name w:val="xl108"/>
    <w:basedOn w:val="a0"/>
    <w:rsid w:val="00D93EA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9">
    <w:name w:val="xl109"/>
    <w:basedOn w:val="a0"/>
    <w:rsid w:val="00D93E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0">
    <w:name w:val="xl110"/>
    <w:basedOn w:val="a0"/>
    <w:rsid w:val="00D93E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1">
    <w:name w:val="xl111"/>
    <w:basedOn w:val="a0"/>
    <w:rsid w:val="00D93E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2">
    <w:name w:val="xl112"/>
    <w:basedOn w:val="a0"/>
    <w:rsid w:val="00D93E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0"/>
    <w:rsid w:val="00D93EA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5">
    <w:name w:val="xl115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6">
    <w:name w:val="xl116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0"/>
    <w:rsid w:val="00D93EA1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0"/>
    <w:rsid w:val="00D93E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0"/>
    <w:rsid w:val="00D93E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0">
    <w:name w:val="xl120"/>
    <w:basedOn w:val="a0"/>
    <w:rsid w:val="00D93E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1">
    <w:name w:val="xl121"/>
    <w:basedOn w:val="a0"/>
    <w:rsid w:val="00D93E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2">
    <w:name w:val="xl122"/>
    <w:basedOn w:val="a0"/>
    <w:rsid w:val="00D93E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0"/>
    <w:rsid w:val="00D93EA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0"/>
    <w:rsid w:val="00D93E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0"/>
    <w:rsid w:val="00D93EA1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27">
    <w:name w:val="xl127"/>
    <w:basedOn w:val="a0"/>
    <w:rsid w:val="00D93EA1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8">
    <w:name w:val="xl128"/>
    <w:basedOn w:val="a0"/>
    <w:rsid w:val="00D93EA1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29">
    <w:name w:val="xl129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0">
    <w:name w:val="xl130"/>
    <w:basedOn w:val="a0"/>
    <w:rsid w:val="00D93EA1"/>
    <w:pPr>
      <w:shd w:val="clear" w:color="000000" w:fill="FFFFFF"/>
      <w:spacing w:before="100" w:beforeAutospacing="1" w:after="100" w:afterAutospacing="1"/>
    </w:pPr>
  </w:style>
  <w:style w:type="paragraph" w:customStyle="1" w:styleId="xl131">
    <w:name w:val="xl131"/>
    <w:basedOn w:val="a0"/>
    <w:rsid w:val="00D93E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2">
    <w:name w:val="xl132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3">
    <w:name w:val="xl133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4">
    <w:name w:val="xl134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5">
    <w:name w:val="xl135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6">
    <w:name w:val="xl136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7">
    <w:name w:val="xl137"/>
    <w:basedOn w:val="a0"/>
    <w:rsid w:val="00D93EA1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8">
    <w:name w:val="xl138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9">
    <w:name w:val="xl139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0">
    <w:name w:val="xl140"/>
    <w:basedOn w:val="a0"/>
    <w:rsid w:val="00D93EA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1">
    <w:name w:val="xl141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42">
    <w:name w:val="xl142"/>
    <w:basedOn w:val="a0"/>
    <w:rsid w:val="00D93E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3">
    <w:name w:val="xl143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4">
    <w:name w:val="xl144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45">
    <w:name w:val="xl145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6">
    <w:name w:val="xl146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7">
    <w:name w:val="xl147"/>
    <w:basedOn w:val="a0"/>
    <w:rsid w:val="00D93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8">
    <w:name w:val="xl148"/>
    <w:basedOn w:val="a0"/>
    <w:rsid w:val="00D93EA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9">
    <w:name w:val="xl149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50">
    <w:name w:val="xl150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1">
    <w:name w:val="xl151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2">
    <w:name w:val="xl152"/>
    <w:basedOn w:val="a0"/>
    <w:rsid w:val="00D93EA1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3">
    <w:name w:val="xl153"/>
    <w:basedOn w:val="a0"/>
    <w:rsid w:val="00D93EA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4">
    <w:name w:val="xl154"/>
    <w:basedOn w:val="a0"/>
    <w:rsid w:val="00D93EA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0"/>
    <w:rsid w:val="00D93E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6">
    <w:name w:val="xl156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0"/>
    <w:rsid w:val="00D93EA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0"/>
    <w:rsid w:val="00D93EA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0">
    <w:name w:val="xl160"/>
    <w:basedOn w:val="a0"/>
    <w:rsid w:val="00D93EA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0"/>
    <w:rsid w:val="00D93E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character" w:styleId="aff">
    <w:name w:val="line number"/>
    <w:rsid w:val="00750CAA"/>
  </w:style>
  <w:style w:type="character" w:customStyle="1" w:styleId="a7">
    <w:name w:val="Верхний колонтитул Знак"/>
    <w:link w:val="a6"/>
    <w:uiPriority w:val="99"/>
    <w:rsid w:val="00750CAA"/>
    <w:rPr>
      <w:sz w:val="24"/>
      <w:szCs w:val="24"/>
    </w:rPr>
  </w:style>
  <w:style w:type="character" w:styleId="aff0">
    <w:name w:val="Emphasis"/>
    <w:uiPriority w:val="20"/>
    <w:qFormat/>
    <w:rsid w:val="00DD37E6"/>
    <w:rPr>
      <w:i/>
      <w:iCs/>
    </w:rPr>
  </w:style>
  <w:style w:type="character" w:customStyle="1" w:styleId="ad">
    <w:name w:val="Нижний колонтитул Знак"/>
    <w:link w:val="ac"/>
    <w:uiPriority w:val="99"/>
    <w:rsid w:val="00D639AD"/>
    <w:rPr>
      <w:rFonts w:eastAsia="MS Mincho"/>
      <w:spacing w:val="-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B1459-A8EA-45D8-836A-416A0A31C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ПУТЕЙ СООБЩЕНИЯ</vt:lpstr>
    </vt:vector>
  </TitlesOfParts>
  <Company>ГП "РОСЖЕЛДОРСНАБ" МПС РФ</Company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ПУТЕЙ СООБЩЕНИЯ</dc:title>
  <dc:creator>YaroshenkoNI</dc:creator>
  <cp:lastModifiedBy>Алишер К. Сейтжаппаров</cp:lastModifiedBy>
  <cp:revision>20</cp:revision>
  <cp:lastPrinted>2024-05-24T11:17:00Z</cp:lastPrinted>
  <dcterms:created xsi:type="dcterms:W3CDTF">2023-09-11T10:24:00Z</dcterms:created>
  <dcterms:modified xsi:type="dcterms:W3CDTF">2024-05-24T11:17:00Z</dcterms:modified>
</cp:coreProperties>
</file>